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124F9" w14:textId="77777777" w:rsidR="00691051" w:rsidRDefault="00251D60">
      <w:pPr>
        <w:pStyle w:val="BodyText"/>
        <w:ind w:left="8060"/>
        <w:rPr>
          <w:sz w:val="20"/>
        </w:rPr>
      </w:pPr>
      <w:r>
        <w:rPr>
          <w:noProof/>
          <w:sz w:val="20"/>
        </w:rPr>
        <w:drawing>
          <wp:inline distT="0" distB="0" distL="0" distR="0" wp14:anchorId="3E546FC7" wp14:editId="4850F83D">
            <wp:extent cx="1262160" cy="245364"/>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262160" cy="245364"/>
                    </a:xfrm>
                    <a:prstGeom prst="rect">
                      <a:avLst/>
                    </a:prstGeom>
                  </pic:spPr>
                </pic:pic>
              </a:graphicData>
            </a:graphic>
          </wp:inline>
        </w:drawing>
      </w:r>
    </w:p>
    <w:p w14:paraId="75B45346" w14:textId="77777777" w:rsidR="00691051" w:rsidRDefault="00251D60">
      <w:pPr>
        <w:pStyle w:val="BodyText"/>
        <w:spacing w:before="78" w:line="249" w:lineRule="exact"/>
        <w:ind w:left="112"/>
        <w:rPr>
          <w:rFonts w:ascii="Arial Black"/>
        </w:rPr>
      </w:pPr>
      <w:r>
        <w:rPr>
          <w:rFonts w:ascii="Arial Black"/>
          <w:color w:val="333333"/>
        </w:rPr>
        <w:t>RESEARCH ARTICLE</w:t>
      </w:r>
    </w:p>
    <w:p w14:paraId="21EB9726" w14:textId="77777777" w:rsidR="00691051" w:rsidRDefault="00251D60">
      <w:pPr>
        <w:spacing w:line="324" w:lineRule="auto"/>
        <w:ind w:left="112"/>
        <w:rPr>
          <w:rFonts w:ascii="Arial"/>
          <w:b/>
          <w:sz w:val="32"/>
        </w:rPr>
      </w:pPr>
      <w:hyperlink r:id="rId8">
        <w:r>
          <w:rPr>
            <w:rFonts w:ascii="Arial"/>
            <w:b/>
            <w:color w:val="3085AB"/>
            <w:sz w:val="32"/>
          </w:rPr>
          <w:t>The impact of market segmentation and social marketing on</w:t>
        </w:r>
      </w:hyperlink>
      <w:r>
        <w:rPr>
          <w:rFonts w:ascii="Arial"/>
          <w:b/>
          <w:color w:val="3085AB"/>
          <w:sz w:val="32"/>
        </w:rPr>
        <w:t xml:space="preserve"> </w:t>
      </w:r>
      <w:hyperlink r:id="rId9">
        <w:r>
          <w:rPr>
            <w:rFonts w:ascii="Arial"/>
            <w:b/>
            <w:color w:val="3085AB"/>
            <w:sz w:val="32"/>
          </w:rPr>
          <w:t xml:space="preserve">uptake of preventive </w:t>
        </w:r>
        <w:proofErr w:type="spellStart"/>
        <w:r>
          <w:rPr>
            <w:rFonts w:ascii="Arial"/>
            <w:b/>
            <w:color w:val="3085AB"/>
            <w:sz w:val="32"/>
          </w:rPr>
          <w:t>programmes</w:t>
        </w:r>
        <w:proofErr w:type="spellEnd"/>
        <w:r>
          <w:rPr>
            <w:rFonts w:ascii="Arial"/>
            <w:b/>
            <w:color w:val="3085AB"/>
            <w:sz w:val="32"/>
          </w:rPr>
          <w:t>: the example of voluntary</w:t>
        </w:r>
      </w:hyperlink>
      <w:r>
        <w:rPr>
          <w:rFonts w:ascii="Arial"/>
          <w:b/>
          <w:color w:val="3085AB"/>
          <w:sz w:val="32"/>
        </w:rPr>
        <w:t xml:space="preserve"> </w:t>
      </w:r>
      <w:hyperlink r:id="rId10">
        <w:r>
          <w:rPr>
            <w:rFonts w:ascii="Arial"/>
            <w:b/>
            <w:color w:val="3085AB"/>
            <w:sz w:val="32"/>
          </w:rPr>
          <w:t xml:space="preserve">medical male circumcision. A literature review </w:t>
        </w:r>
      </w:hyperlink>
      <w:r>
        <w:rPr>
          <w:rFonts w:ascii="Arial"/>
          <w:b/>
          <w:color w:val="374E59"/>
          <w:sz w:val="32"/>
        </w:rPr>
        <w:t>[version 1; referees: awaiting peer review]</w:t>
      </w:r>
    </w:p>
    <w:p w14:paraId="661243E0" w14:textId="77777777" w:rsidR="00691051" w:rsidRDefault="00251D60">
      <w:pPr>
        <w:tabs>
          <w:tab w:val="left" w:pos="2147"/>
        </w:tabs>
        <w:spacing w:before="10"/>
        <w:ind w:left="112"/>
        <w:rPr>
          <w:rFonts w:ascii="Arial Black"/>
          <w:sz w:val="21"/>
        </w:rPr>
      </w:pPr>
      <w:r>
        <w:rPr>
          <w:noProof/>
        </w:rPr>
        <w:drawing>
          <wp:anchor distT="0" distB="0" distL="0" distR="0" simplePos="0" relativeHeight="251655680" behindDoc="1" locked="0" layoutInCell="1" allowOverlap="1" wp14:anchorId="655018EB" wp14:editId="4CD8EAA1">
            <wp:simplePos x="0" y="0"/>
            <wp:positionH relativeFrom="page">
              <wp:posOffset>1852676</wp:posOffset>
            </wp:positionH>
            <wp:positionV relativeFrom="paragraph">
              <wp:posOffset>35891</wp:posOffset>
            </wp:positionV>
            <wp:extent cx="152400" cy="15240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152400" cy="152400"/>
                    </a:xfrm>
                    <a:prstGeom prst="rect">
                      <a:avLst/>
                    </a:prstGeom>
                  </pic:spPr>
                </pic:pic>
              </a:graphicData>
            </a:graphic>
          </wp:anchor>
        </w:drawing>
      </w:r>
      <w:r>
        <w:rPr>
          <w:rFonts w:ascii="Arial Black"/>
          <w:w w:val="90"/>
          <w:sz w:val="26"/>
        </w:rPr>
        <w:t>Anabel</w:t>
      </w:r>
      <w:r>
        <w:rPr>
          <w:rFonts w:ascii="Arial Black"/>
          <w:spacing w:val="-45"/>
          <w:w w:val="90"/>
          <w:sz w:val="26"/>
        </w:rPr>
        <w:t xml:space="preserve"> </w:t>
      </w:r>
      <w:r>
        <w:rPr>
          <w:rFonts w:ascii="Arial Black"/>
          <w:w w:val="90"/>
          <w:sz w:val="26"/>
        </w:rPr>
        <w:t>Gomez</w:t>
      </w:r>
      <w:r>
        <w:rPr>
          <w:rFonts w:ascii="Arial Black"/>
          <w:w w:val="90"/>
          <w:sz w:val="26"/>
        </w:rPr>
        <w:tab/>
      </w:r>
      <w:r>
        <w:rPr>
          <w:rFonts w:ascii="Arial Black"/>
          <w:w w:val="90"/>
          <w:position w:val="9"/>
          <w:sz w:val="21"/>
        </w:rPr>
        <w:t>1*</w:t>
      </w:r>
      <w:r>
        <w:rPr>
          <w:rFonts w:ascii="Arial Black"/>
          <w:w w:val="90"/>
          <w:sz w:val="26"/>
        </w:rPr>
        <w:t>,</w:t>
      </w:r>
      <w:r>
        <w:rPr>
          <w:rFonts w:ascii="Arial Black"/>
          <w:spacing w:val="-26"/>
          <w:w w:val="90"/>
          <w:sz w:val="26"/>
        </w:rPr>
        <w:t xml:space="preserve"> </w:t>
      </w:r>
      <w:r>
        <w:rPr>
          <w:rFonts w:ascii="Arial Black"/>
          <w:w w:val="90"/>
          <w:sz w:val="26"/>
        </w:rPr>
        <w:t>Rebecca</w:t>
      </w:r>
      <w:r>
        <w:rPr>
          <w:rFonts w:ascii="Arial Black"/>
          <w:spacing w:val="-25"/>
          <w:w w:val="90"/>
          <w:sz w:val="26"/>
        </w:rPr>
        <w:t xml:space="preserve"> </w:t>
      </w:r>
      <w:r>
        <w:rPr>
          <w:rFonts w:ascii="Arial Black"/>
          <w:w w:val="90"/>
          <w:sz w:val="26"/>
        </w:rPr>
        <w:t>Loar</w:t>
      </w:r>
      <w:r>
        <w:rPr>
          <w:rFonts w:ascii="Arial Black"/>
          <w:w w:val="90"/>
          <w:position w:val="9"/>
          <w:sz w:val="21"/>
        </w:rPr>
        <w:t>2*</w:t>
      </w:r>
      <w:r>
        <w:rPr>
          <w:rFonts w:ascii="Arial Black"/>
          <w:w w:val="90"/>
          <w:sz w:val="26"/>
        </w:rPr>
        <w:t>,</w:t>
      </w:r>
      <w:r>
        <w:rPr>
          <w:rFonts w:ascii="Arial Black"/>
          <w:spacing w:val="-26"/>
          <w:w w:val="90"/>
          <w:sz w:val="26"/>
        </w:rPr>
        <w:t xml:space="preserve"> </w:t>
      </w:r>
      <w:r>
        <w:rPr>
          <w:rFonts w:ascii="Arial Black"/>
          <w:w w:val="90"/>
          <w:sz w:val="26"/>
        </w:rPr>
        <w:t>Andrea</w:t>
      </w:r>
      <w:r>
        <w:rPr>
          <w:rFonts w:ascii="Arial Black"/>
          <w:spacing w:val="-25"/>
          <w:w w:val="90"/>
          <w:sz w:val="26"/>
        </w:rPr>
        <w:t xml:space="preserve"> </w:t>
      </w:r>
      <w:r>
        <w:rPr>
          <w:rFonts w:ascii="Arial Black"/>
          <w:w w:val="90"/>
          <w:sz w:val="26"/>
        </w:rPr>
        <w:t>England</w:t>
      </w:r>
      <w:r>
        <w:rPr>
          <w:rFonts w:ascii="Arial Black"/>
          <w:spacing w:val="-26"/>
          <w:w w:val="90"/>
          <w:sz w:val="26"/>
        </w:rPr>
        <w:t xml:space="preserve"> </w:t>
      </w:r>
      <w:r>
        <w:rPr>
          <w:rFonts w:ascii="Arial Black"/>
          <w:w w:val="90"/>
          <w:sz w:val="26"/>
        </w:rPr>
        <w:t>Kramer</w:t>
      </w:r>
      <w:r>
        <w:rPr>
          <w:rFonts w:ascii="Arial Black"/>
          <w:w w:val="90"/>
          <w:position w:val="9"/>
          <w:sz w:val="21"/>
        </w:rPr>
        <w:t>3*</w:t>
      </w:r>
    </w:p>
    <w:p w14:paraId="65C2D59E" w14:textId="77777777" w:rsidR="00691051" w:rsidRDefault="00251D60">
      <w:pPr>
        <w:spacing w:before="186" w:line="241" w:lineRule="exact"/>
        <w:ind w:left="112"/>
        <w:rPr>
          <w:rFonts w:ascii="Arial Black"/>
          <w:sz w:val="16"/>
        </w:rPr>
      </w:pPr>
      <w:r>
        <w:rPr>
          <w:rFonts w:ascii="Arial Black"/>
          <w:w w:val="95"/>
          <w:position w:val="5"/>
          <w:sz w:val="13"/>
        </w:rPr>
        <w:t>1</w:t>
      </w:r>
      <w:r>
        <w:rPr>
          <w:rFonts w:ascii="Arial Black"/>
          <w:w w:val="95"/>
          <w:sz w:val="16"/>
        </w:rPr>
        <w:t>AVAC, AVAC, New York City, NY, 10027, USA</w:t>
      </w:r>
    </w:p>
    <w:p w14:paraId="7E8A0827" w14:textId="77777777" w:rsidR="00691051" w:rsidRDefault="00251D60">
      <w:pPr>
        <w:spacing w:line="238" w:lineRule="exact"/>
        <w:ind w:left="112"/>
        <w:rPr>
          <w:rFonts w:ascii="Arial Black"/>
          <w:sz w:val="16"/>
        </w:rPr>
      </w:pPr>
      <w:r>
        <w:rPr>
          <w:rFonts w:ascii="Arial Black"/>
          <w:w w:val="90"/>
          <w:position w:val="5"/>
          <w:sz w:val="13"/>
        </w:rPr>
        <w:t>2</w:t>
      </w:r>
      <w:r>
        <w:rPr>
          <w:rFonts w:ascii="Arial Black"/>
          <w:w w:val="90"/>
          <w:sz w:val="16"/>
        </w:rPr>
        <w:t>Independent Consultant, Independent Consultant, Austin, Texas, USA</w:t>
      </w:r>
    </w:p>
    <w:p w14:paraId="1067C6BE" w14:textId="77777777" w:rsidR="00691051" w:rsidRDefault="00251D60">
      <w:pPr>
        <w:spacing w:line="241" w:lineRule="exact"/>
        <w:ind w:left="112"/>
        <w:rPr>
          <w:rFonts w:ascii="Arial Black"/>
          <w:sz w:val="16"/>
        </w:rPr>
      </w:pPr>
      <w:r>
        <w:rPr>
          <w:rFonts w:ascii="Arial Black"/>
          <w:w w:val="90"/>
          <w:position w:val="5"/>
          <w:sz w:val="13"/>
        </w:rPr>
        <w:t>3</w:t>
      </w:r>
      <w:r>
        <w:rPr>
          <w:rFonts w:ascii="Arial Black"/>
          <w:w w:val="90"/>
          <w:sz w:val="16"/>
        </w:rPr>
        <w:t>Independent Consultant, Independent Consultant, St Petersburg, Florida, USA</w:t>
      </w:r>
    </w:p>
    <w:p w14:paraId="78402330" w14:textId="77777777" w:rsidR="00691051" w:rsidRDefault="00251D60">
      <w:pPr>
        <w:spacing w:before="168"/>
        <w:ind w:left="112"/>
        <w:rPr>
          <w:rFonts w:ascii="Arial Black"/>
          <w:sz w:val="16"/>
        </w:rPr>
      </w:pPr>
      <w:r>
        <w:rPr>
          <w:rFonts w:ascii="Arial Black"/>
          <w:w w:val="85"/>
          <w:position w:val="5"/>
          <w:sz w:val="13"/>
        </w:rPr>
        <w:t xml:space="preserve">* </w:t>
      </w:r>
      <w:r>
        <w:rPr>
          <w:rFonts w:ascii="Arial Black"/>
          <w:w w:val="85"/>
          <w:sz w:val="16"/>
        </w:rPr>
        <w:t>Equal contributors</w:t>
      </w:r>
    </w:p>
    <w:p w14:paraId="4F92E32B" w14:textId="77777777" w:rsidR="00691051" w:rsidRDefault="00251D60">
      <w:pPr>
        <w:pStyle w:val="BodyText"/>
        <w:spacing w:before="12"/>
        <w:rPr>
          <w:rFonts w:ascii="Arial Black"/>
          <w:sz w:val="29"/>
        </w:rPr>
      </w:pPr>
      <w:r>
        <w:pict w14:anchorId="38ADF49C">
          <v:line id="_x0000_s1038" style="position:absolute;z-index:-251659776;mso-wrap-distance-left:0;mso-wrap-distance-right:0;mso-position-horizontal-relative:page" from="57.6pt,23.4pt" to="370.6pt,23.4pt">
            <w10:wrap type="topAndBottom" anchorx="page"/>
          </v:line>
        </w:pict>
      </w:r>
    </w:p>
    <w:p w14:paraId="5121D6D7" w14:textId="77777777" w:rsidR="00691051" w:rsidRDefault="00251D60">
      <w:pPr>
        <w:spacing w:before="34" w:line="213" w:lineRule="auto"/>
        <w:ind w:left="544" w:right="3781"/>
        <w:rPr>
          <w:rFonts w:ascii="Arial Black"/>
          <w:sz w:val="16"/>
        </w:rPr>
      </w:pPr>
      <w:r>
        <w:rPr>
          <w:rFonts w:ascii="Arial"/>
          <w:b/>
          <w:w w:val="95"/>
          <w:sz w:val="16"/>
        </w:rPr>
        <w:t xml:space="preserve">First published: </w:t>
      </w:r>
      <w:r>
        <w:rPr>
          <w:rFonts w:ascii="Arial Black"/>
          <w:w w:val="95"/>
          <w:sz w:val="16"/>
        </w:rPr>
        <w:t xml:space="preserve">11 Dec 2018, </w:t>
      </w:r>
      <w:r>
        <w:rPr>
          <w:rFonts w:ascii="Arial"/>
          <w:b/>
          <w:w w:val="95"/>
          <w:sz w:val="16"/>
        </w:rPr>
        <w:t>2</w:t>
      </w:r>
      <w:r>
        <w:rPr>
          <w:rFonts w:ascii="Arial Black"/>
          <w:w w:val="95"/>
          <w:sz w:val="16"/>
        </w:rPr>
        <w:t xml:space="preserve">:68 ( </w:t>
      </w:r>
      <w:hyperlink r:id="rId12">
        <w:r>
          <w:rPr>
            <w:rFonts w:ascii="Arial Black"/>
            <w:color w:val="3085AB"/>
            <w:spacing w:val="-1"/>
            <w:w w:val="80"/>
            <w:sz w:val="16"/>
          </w:rPr>
          <w:t>https://doi.org/10.12688/gatesopenres.12888.1</w:t>
        </w:r>
      </w:hyperlink>
      <w:r>
        <w:rPr>
          <w:rFonts w:ascii="Arial Black"/>
          <w:spacing w:val="-1"/>
          <w:w w:val="80"/>
          <w:sz w:val="16"/>
        </w:rPr>
        <w:t>)</w:t>
      </w:r>
    </w:p>
    <w:p w14:paraId="1A3BD75D" w14:textId="77777777" w:rsidR="00691051" w:rsidRDefault="00251D60">
      <w:pPr>
        <w:spacing w:before="72" w:line="213" w:lineRule="auto"/>
        <w:ind w:left="544" w:right="3781"/>
        <w:rPr>
          <w:rFonts w:ascii="Arial Black"/>
          <w:sz w:val="16"/>
        </w:rPr>
      </w:pPr>
      <w:r>
        <w:pict w14:anchorId="048DE183">
          <v:line id="_x0000_s1037" style="position:absolute;left:0;text-align:left;z-index:-251658752;mso-wrap-distance-left:0;mso-wrap-distance-right:0;mso-position-horizontal-relative:page" from="57.6pt,28.1pt" to="370.6pt,28.1pt">
            <w10:wrap type="topAndBottom" anchorx="page"/>
          </v:line>
        </w:pict>
      </w:r>
      <w:r>
        <w:pict w14:anchorId="52111416">
          <v:group id="_x0000_s1032" style="position:absolute;left:0;text-align:left;margin-left:383.25pt;margin-top:-24.05pt;width:171.15pt;height:110.3pt;z-index:251653632;mso-position-horizontal-relative:page" coordorigin="7665,-481" coordsize="3423,2206">
            <v:rect id="_x0000_s1036" style="position:absolute;left:7665;top:-481;width:3423;height:2206" fillcolor="#ededed" stroked="f"/>
            <v:shape id="_x0000_s1035" style="position:absolute;left:7737;top:735;width:3279;height:159" coordorigin="7737,736" coordsize="3279,159" o:spt="100" adj="0,,0" path="m7737,736r3279,m7737,895r3279,e" filled="f">
              <v:stroke dashstyle="1 1" joinstyle="round"/>
              <v:formulas/>
              <v:path arrowok="t" o:connecttype="segments"/>
            </v:shape>
            <v:rect id="_x0000_s1034" style="position:absolute;left:7737;top:135;width:3300;height:593" stroked="f"/>
            <v:shapetype id="_x0000_t202" coordsize="21600,21600" o:spt="202" path="m,l,21600r21600,l21600,xe">
              <v:stroke joinstyle="miter"/>
              <v:path gradientshapeok="t" o:connecttype="rect"/>
            </v:shapetype>
            <v:shape id="_x0000_s1033" type="#_x0000_t202" style="position:absolute;left:7665;top:-481;width:3423;height:2206" filled="f" stroked="f">
              <v:textbox inset="0,0,0,0">
                <w:txbxContent>
                  <w:p w14:paraId="2C9B7FD3" w14:textId="77777777" w:rsidR="00251D60" w:rsidRDefault="00251D60">
                    <w:pPr>
                      <w:spacing w:before="117"/>
                      <w:ind w:left="72"/>
                      <w:rPr>
                        <w:rFonts w:ascii="Arial"/>
                        <w:b/>
                        <w:sz w:val="18"/>
                      </w:rPr>
                    </w:pPr>
                    <w:r>
                      <w:rPr>
                        <w:rFonts w:ascii="Arial"/>
                        <w:b/>
                        <w:sz w:val="18"/>
                      </w:rPr>
                      <w:t>Open Peer Review</w:t>
                    </w:r>
                  </w:p>
                  <w:p w14:paraId="6483829D" w14:textId="77777777" w:rsidR="00251D60" w:rsidRDefault="00251D60">
                    <w:pPr>
                      <w:rPr>
                        <w:rFonts w:ascii="Arial Black"/>
                        <w:sz w:val="21"/>
                      </w:rPr>
                    </w:pPr>
                  </w:p>
                  <w:p w14:paraId="2436AD62" w14:textId="77777777" w:rsidR="00251D60" w:rsidRDefault="00251D60">
                    <w:pPr>
                      <w:spacing w:line="357" w:lineRule="auto"/>
                      <w:ind w:left="72" w:right="98"/>
                      <w:rPr>
                        <w:rFonts w:ascii="Arial"/>
                        <w:i/>
                        <w:sz w:val="16"/>
                      </w:rPr>
                    </w:pPr>
                    <w:r>
                      <w:rPr>
                        <w:rFonts w:ascii="Arial"/>
                        <w:b/>
                        <w:sz w:val="18"/>
                      </w:rPr>
                      <w:t xml:space="preserve">Referee Status: </w:t>
                    </w:r>
                    <w:r>
                      <w:rPr>
                        <w:rFonts w:ascii="Arial"/>
                        <w:i/>
                        <w:position w:val="-3"/>
                        <w:sz w:val="16"/>
                      </w:rPr>
                      <w:t xml:space="preserve">AWAITING PEER </w:t>
                    </w:r>
                    <w:r>
                      <w:rPr>
                        <w:rFonts w:ascii="Arial"/>
                        <w:i/>
                        <w:sz w:val="16"/>
                      </w:rPr>
                      <w:t>REVIEW</w:t>
                    </w:r>
                  </w:p>
                  <w:p w14:paraId="60A6551A" w14:textId="77777777" w:rsidR="00251D60" w:rsidRDefault="00251D60">
                    <w:pPr>
                      <w:spacing w:before="7"/>
                      <w:rPr>
                        <w:rFonts w:ascii="Arial Black"/>
                        <w:sz w:val="18"/>
                      </w:rPr>
                    </w:pPr>
                  </w:p>
                  <w:p w14:paraId="681BB1BE" w14:textId="77777777" w:rsidR="00251D60" w:rsidRDefault="00251D60">
                    <w:pPr>
                      <w:ind w:left="72"/>
                      <w:rPr>
                        <w:rFonts w:ascii="Arial"/>
                        <w:b/>
                        <w:sz w:val="18"/>
                      </w:rPr>
                    </w:pPr>
                    <w:r>
                      <w:rPr>
                        <w:rFonts w:ascii="Arial"/>
                        <w:b/>
                        <w:sz w:val="18"/>
                      </w:rPr>
                      <w:t>Discuss this article</w:t>
                    </w:r>
                  </w:p>
                  <w:p w14:paraId="097EA410" w14:textId="77777777" w:rsidR="00251D60" w:rsidRDefault="00251D60">
                    <w:pPr>
                      <w:spacing w:before="157"/>
                      <w:ind w:left="72"/>
                      <w:rPr>
                        <w:rFonts w:ascii="Arial Black"/>
                        <w:sz w:val="16"/>
                      </w:rPr>
                    </w:pPr>
                    <w:r>
                      <w:rPr>
                        <w:rFonts w:ascii="Arial Black"/>
                        <w:color w:val="3085AB"/>
                        <w:w w:val="95"/>
                        <w:sz w:val="16"/>
                      </w:rPr>
                      <w:t xml:space="preserve">Comments </w:t>
                    </w:r>
                    <w:r>
                      <w:rPr>
                        <w:rFonts w:ascii="Arial Black"/>
                        <w:w w:val="95"/>
                        <w:sz w:val="16"/>
                      </w:rPr>
                      <w:t>(0)</w:t>
                    </w:r>
                  </w:p>
                </w:txbxContent>
              </v:textbox>
            </v:shape>
            <w10:wrap anchorx="page"/>
          </v:group>
        </w:pict>
      </w:r>
      <w:r>
        <w:pict w14:anchorId="743C845A">
          <v:shape id="_x0000_s1031" type="#_x0000_t202" style="position:absolute;left:0;text-align:left;margin-left:57.6pt;margin-top:-22.2pt;width:15.8pt;height:20.05pt;z-index:251654656;mso-position-horizontal-relative:page" filled="f" stroked="f">
            <v:textbox inset="0,0,0,0">
              <w:txbxContent>
                <w:p w14:paraId="7C906444" w14:textId="77777777" w:rsidR="00251D60" w:rsidRDefault="00251D60">
                  <w:pPr>
                    <w:spacing w:before="65"/>
                    <w:rPr>
                      <w:rFonts w:ascii="Arial"/>
                      <w:b/>
                      <w:sz w:val="28"/>
                    </w:rPr>
                  </w:pPr>
                  <w:r>
                    <w:rPr>
                      <w:rFonts w:ascii="Arial"/>
                      <w:b/>
                      <w:color w:val="3085AB"/>
                      <w:sz w:val="28"/>
                    </w:rPr>
                    <w:t>v1</w:t>
                  </w:r>
                </w:p>
              </w:txbxContent>
            </v:textbox>
            <w10:wrap anchorx="page"/>
          </v:shape>
        </w:pict>
      </w:r>
      <w:r>
        <w:rPr>
          <w:rFonts w:ascii="Arial"/>
          <w:b/>
          <w:w w:val="95"/>
          <w:sz w:val="16"/>
        </w:rPr>
        <w:t xml:space="preserve">Latest published: </w:t>
      </w:r>
      <w:r>
        <w:rPr>
          <w:rFonts w:ascii="Arial Black"/>
          <w:w w:val="95"/>
          <w:sz w:val="16"/>
        </w:rPr>
        <w:t xml:space="preserve">11 Dec 2018, </w:t>
      </w:r>
      <w:r>
        <w:rPr>
          <w:rFonts w:ascii="Arial"/>
          <w:b/>
          <w:w w:val="95"/>
          <w:sz w:val="16"/>
        </w:rPr>
        <w:t>2</w:t>
      </w:r>
      <w:r>
        <w:rPr>
          <w:rFonts w:ascii="Arial Black"/>
          <w:w w:val="95"/>
          <w:sz w:val="16"/>
        </w:rPr>
        <w:t xml:space="preserve">:68 ( </w:t>
      </w:r>
      <w:hyperlink r:id="rId13">
        <w:r>
          <w:rPr>
            <w:rFonts w:ascii="Arial Black"/>
            <w:color w:val="3085AB"/>
            <w:spacing w:val="-1"/>
            <w:w w:val="80"/>
            <w:sz w:val="16"/>
          </w:rPr>
          <w:t>https://doi.org/10.12688/gatesopenres.12888.1</w:t>
        </w:r>
      </w:hyperlink>
      <w:r>
        <w:rPr>
          <w:rFonts w:ascii="Arial Black"/>
          <w:spacing w:val="-1"/>
          <w:w w:val="80"/>
          <w:sz w:val="16"/>
        </w:rPr>
        <w:t>)</w:t>
      </w:r>
    </w:p>
    <w:p w14:paraId="04C1DBC9" w14:textId="77777777" w:rsidR="00691051" w:rsidRDefault="00251D60">
      <w:pPr>
        <w:pStyle w:val="Heading2"/>
      </w:pPr>
      <w:r>
        <w:rPr>
          <w:color w:val="3085AB"/>
        </w:rPr>
        <w:t>Abstract</w:t>
      </w:r>
    </w:p>
    <w:p w14:paraId="1C196F0F" w14:textId="77777777" w:rsidR="00691051" w:rsidRDefault="00251D60">
      <w:pPr>
        <w:pStyle w:val="BodyText"/>
        <w:spacing w:before="16" w:line="220" w:lineRule="auto"/>
        <w:ind w:left="112" w:right="3781"/>
        <w:rPr>
          <w:rFonts w:ascii="Arial Black" w:hAnsi="Arial Black"/>
        </w:rPr>
      </w:pPr>
      <w:r>
        <w:rPr>
          <w:rFonts w:ascii="Arial" w:hAnsi="Arial"/>
          <w:b/>
          <w:w w:val="85"/>
        </w:rPr>
        <w:t>Background</w:t>
      </w:r>
      <w:r>
        <w:rPr>
          <w:rFonts w:ascii="Arial Black" w:hAnsi="Arial Black"/>
          <w:w w:val="85"/>
        </w:rPr>
        <w:t xml:space="preserve">: The business world has long recognized the power of defining </w:t>
      </w:r>
      <w:r>
        <w:rPr>
          <w:rFonts w:ascii="Arial Black" w:hAnsi="Arial Black"/>
          <w:w w:val="80"/>
        </w:rPr>
        <w:t>discrete</w:t>
      </w:r>
      <w:r>
        <w:rPr>
          <w:rFonts w:ascii="Arial Black" w:hAnsi="Arial Black"/>
          <w:spacing w:val="-16"/>
          <w:w w:val="80"/>
        </w:rPr>
        <w:t xml:space="preserve"> </w:t>
      </w:r>
      <w:r>
        <w:rPr>
          <w:rFonts w:ascii="Arial Black" w:hAnsi="Arial Black"/>
          <w:w w:val="80"/>
        </w:rPr>
        <w:t>audiences</w:t>
      </w:r>
      <w:r>
        <w:rPr>
          <w:rFonts w:ascii="Arial Black" w:hAnsi="Arial Black"/>
          <w:spacing w:val="-15"/>
          <w:w w:val="80"/>
        </w:rPr>
        <w:t xml:space="preserve"> </w:t>
      </w:r>
      <w:r>
        <w:rPr>
          <w:rFonts w:ascii="Arial Black" w:hAnsi="Arial Black"/>
          <w:w w:val="80"/>
        </w:rPr>
        <w:t>within</w:t>
      </w:r>
      <w:r>
        <w:rPr>
          <w:rFonts w:ascii="Arial Black" w:hAnsi="Arial Black"/>
          <w:spacing w:val="-16"/>
          <w:w w:val="80"/>
        </w:rPr>
        <w:t xml:space="preserve"> </w:t>
      </w:r>
      <w:r>
        <w:rPr>
          <w:rFonts w:ascii="Arial Black" w:hAnsi="Arial Black"/>
          <w:w w:val="80"/>
        </w:rPr>
        <w:t>a</w:t>
      </w:r>
      <w:r>
        <w:rPr>
          <w:rFonts w:ascii="Arial Black" w:hAnsi="Arial Black"/>
          <w:spacing w:val="-15"/>
          <w:w w:val="80"/>
        </w:rPr>
        <w:t xml:space="preserve"> </w:t>
      </w:r>
      <w:r>
        <w:rPr>
          <w:rFonts w:ascii="Arial Black" w:hAnsi="Arial Black"/>
          <w:w w:val="80"/>
        </w:rPr>
        <w:t>target</w:t>
      </w:r>
      <w:r>
        <w:rPr>
          <w:rFonts w:ascii="Arial Black" w:hAnsi="Arial Black"/>
          <w:spacing w:val="-15"/>
          <w:w w:val="80"/>
        </w:rPr>
        <w:t xml:space="preserve"> </w:t>
      </w:r>
      <w:r>
        <w:rPr>
          <w:rFonts w:ascii="Arial Black" w:hAnsi="Arial Black"/>
          <w:w w:val="80"/>
        </w:rPr>
        <w:t>population.</w:t>
      </w:r>
      <w:r>
        <w:rPr>
          <w:rFonts w:ascii="Arial Black" w:hAnsi="Arial Black"/>
          <w:spacing w:val="-16"/>
          <w:w w:val="80"/>
        </w:rPr>
        <w:t xml:space="preserve"> </w:t>
      </w:r>
      <w:r>
        <w:rPr>
          <w:rFonts w:ascii="Arial Black" w:hAnsi="Arial Black"/>
          <w:w w:val="80"/>
        </w:rPr>
        <w:t>However,</w:t>
      </w:r>
      <w:r>
        <w:rPr>
          <w:rFonts w:ascii="Arial Black" w:hAnsi="Arial Black"/>
          <w:spacing w:val="-15"/>
          <w:w w:val="80"/>
        </w:rPr>
        <w:t xml:space="preserve"> </w:t>
      </w:r>
      <w:r>
        <w:rPr>
          <w:rFonts w:ascii="Arial Black" w:hAnsi="Arial Black"/>
          <w:w w:val="80"/>
        </w:rPr>
        <w:t>market</w:t>
      </w:r>
      <w:r>
        <w:rPr>
          <w:rFonts w:ascii="Arial Black" w:hAnsi="Arial Black"/>
          <w:spacing w:val="-15"/>
          <w:w w:val="80"/>
        </w:rPr>
        <w:t xml:space="preserve"> </w:t>
      </w:r>
      <w:r>
        <w:rPr>
          <w:rFonts w:ascii="Arial Black" w:hAnsi="Arial Black"/>
          <w:w w:val="80"/>
        </w:rPr>
        <w:t xml:space="preserve">segmentation’s </w:t>
      </w:r>
      <w:r>
        <w:rPr>
          <w:rFonts w:ascii="Arial Black" w:hAnsi="Arial Black"/>
          <w:w w:val="85"/>
        </w:rPr>
        <w:t>full</w:t>
      </w:r>
      <w:r>
        <w:rPr>
          <w:rFonts w:ascii="Arial Black" w:hAnsi="Arial Black"/>
          <w:spacing w:val="-28"/>
          <w:w w:val="85"/>
        </w:rPr>
        <w:t xml:space="preserve"> </w:t>
      </w:r>
      <w:r>
        <w:rPr>
          <w:rFonts w:ascii="Arial Black" w:hAnsi="Arial Black"/>
          <w:w w:val="85"/>
        </w:rPr>
        <w:t>potential</w:t>
      </w:r>
      <w:r>
        <w:rPr>
          <w:rFonts w:ascii="Arial Black" w:hAnsi="Arial Black"/>
          <w:spacing w:val="-27"/>
          <w:w w:val="85"/>
        </w:rPr>
        <w:t xml:space="preserve"> </w:t>
      </w:r>
      <w:r>
        <w:rPr>
          <w:rFonts w:ascii="Arial Black" w:hAnsi="Arial Black"/>
          <w:w w:val="85"/>
        </w:rPr>
        <w:t>has</w:t>
      </w:r>
      <w:r>
        <w:rPr>
          <w:rFonts w:ascii="Arial Black" w:hAnsi="Arial Black"/>
          <w:spacing w:val="-27"/>
          <w:w w:val="85"/>
        </w:rPr>
        <w:t xml:space="preserve"> </w:t>
      </w:r>
      <w:r>
        <w:rPr>
          <w:rFonts w:ascii="Arial Black" w:hAnsi="Arial Black"/>
          <w:w w:val="85"/>
        </w:rPr>
        <w:t>not</w:t>
      </w:r>
      <w:r>
        <w:rPr>
          <w:rFonts w:ascii="Arial Black" w:hAnsi="Arial Black"/>
          <w:spacing w:val="-27"/>
          <w:w w:val="85"/>
        </w:rPr>
        <w:t xml:space="preserve"> </w:t>
      </w:r>
      <w:r>
        <w:rPr>
          <w:rFonts w:ascii="Arial Black" w:hAnsi="Arial Black"/>
          <w:w w:val="85"/>
        </w:rPr>
        <w:t>been</w:t>
      </w:r>
      <w:r>
        <w:rPr>
          <w:rFonts w:ascii="Arial Black" w:hAnsi="Arial Black"/>
          <w:spacing w:val="-27"/>
          <w:w w:val="85"/>
        </w:rPr>
        <w:t xml:space="preserve"> </w:t>
      </w:r>
      <w:r>
        <w:rPr>
          <w:rFonts w:ascii="Arial Black" w:hAnsi="Arial Black"/>
          <w:w w:val="85"/>
        </w:rPr>
        <w:t>applied</w:t>
      </w:r>
      <w:r>
        <w:rPr>
          <w:rFonts w:ascii="Arial Black" w:hAnsi="Arial Black"/>
          <w:spacing w:val="-27"/>
          <w:w w:val="85"/>
        </w:rPr>
        <w:t xml:space="preserve"> </w:t>
      </w:r>
      <w:r>
        <w:rPr>
          <w:rFonts w:ascii="Arial Black" w:hAnsi="Arial Black"/>
          <w:w w:val="85"/>
        </w:rPr>
        <w:t>to</w:t>
      </w:r>
      <w:r>
        <w:rPr>
          <w:rFonts w:ascii="Arial Black" w:hAnsi="Arial Black"/>
          <w:spacing w:val="-27"/>
          <w:w w:val="85"/>
        </w:rPr>
        <w:t xml:space="preserve"> </w:t>
      </w:r>
      <w:r>
        <w:rPr>
          <w:rFonts w:ascii="Arial Black" w:hAnsi="Arial Black"/>
          <w:w w:val="85"/>
        </w:rPr>
        <w:t>the</w:t>
      </w:r>
      <w:r>
        <w:rPr>
          <w:rFonts w:ascii="Arial Black" w:hAnsi="Arial Black"/>
          <w:spacing w:val="-27"/>
          <w:w w:val="85"/>
        </w:rPr>
        <w:t xml:space="preserve"> </w:t>
      </w:r>
      <w:r>
        <w:rPr>
          <w:rFonts w:ascii="Arial Black" w:hAnsi="Arial Black"/>
          <w:w w:val="85"/>
        </w:rPr>
        <w:t>public</w:t>
      </w:r>
      <w:r>
        <w:rPr>
          <w:rFonts w:ascii="Arial Black" w:hAnsi="Arial Black"/>
          <w:spacing w:val="-28"/>
          <w:w w:val="85"/>
        </w:rPr>
        <w:t xml:space="preserve"> </w:t>
      </w:r>
      <w:r>
        <w:rPr>
          <w:rFonts w:ascii="Arial Black" w:hAnsi="Arial Black"/>
          <w:w w:val="85"/>
        </w:rPr>
        <w:t>health</w:t>
      </w:r>
      <w:r>
        <w:rPr>
          <w:rFonts w:ascii="Arial Black" w:hAnsi="Arial Black"/>
          <w:spacing w:val="-27"/>
          <w:w w:val="85"/>
        </w:rPr>
        <w:t xml:space="preserve"> </w:t>
      </w:r>
      <w:r>
        <w:rPr>
          <w:rFonts w:ascii="Arial Black" w:hAnsi="Arial Black"/>
          <w:w w:val="85"/>
        </w:rPr>
        <w:t>context.</w:t>
      </w:r>
      <w:r>
        <w:rPr>
          <w:rFonts w:ascii="Arial Black" w:hAnsi="Arial Black"/>
          <w:spacing w:val="-27"/>
          <w:w w:val="85"/>
        </w:rPr>
        <w:t xml:space="preserve"> </w:t>
      </w:r>
      <w:r>
        <w:rPr>
          <w:rFonts w:ascii="Arial Black" w:hAnsi="Arial Black"/>
          <w:w w:val="85"/>
        </w:rPr>
        <w:t>While</w:t>
      </w:r>
      <w:r>
        <w:rPr>
          <w:rFonts w:ascii="Arial Black" w:hAnsi="Arial Black"/>
          <w:spacing w:val="-27"/>
          <w:w w:val="85"/>
        </w:rPr>
        <w:t xml:space="preserve"> </w:t>
      </w:r>
      <w:r>
        <w:rPr>
          <w:rFonts w:ascii="Arial Black" w:hAnsi="Arial Black"/>
          <w:w w:val="85"/>
        </w:rPr>
        <w:t xml:space="preserve">some </w:t>
      </w:r>
      <w:r>
        <w:rPr>
          <w:rFonts w:ascii="Arial Black" w:hAnsi="Arial Black"/>
          <w:w w:val="80"/>
        </w:rPr>
        <w:t xml:space="preserve">broad elements of market segmentation (e.g., age, geography) are considered, </w:t>
      </w:r>
      <w:r>
        <w:rPr>
          <w:rFonts w:ascii="Arial Black" w:hAnsi="Arial Black"/>
          <w:w w:val="85"/>
        </w:rPr>
        <w:t>a</w:t>
      </w:r>
      <w:r>
        <w:rPr>
          <w:rFonts w:ascii="Arial Black" w:hAnsi="Arial Black"/>
          <w:spacing w:val="-36"/>
          <w:w w:val="85"/>
        </w:rPr>
        <w:t xml:space="preserve"> </w:t>
      </w:r>
      <w:r>
        <w:rPr>
          <w:rFonts w:ascii="Arial Black" w:hAnsi="Arial Black"/>
          <w:w w:val="85"/>
        </w:rPr>
        <w:t>nuanced</w:t>
      </w:r>
      <w:r>
        <w:rPr>
          <w:rFonts w:ascii="Arial Black" w:hAnsi="Arial Black"/>
          <w:spacing w:val="-36"/>
          <w:w w:val="85"/>
        </w:rPr>
        <w:t xml:space="preserve"> </w:t>
      </w:r>
      <w:r>
        <w:rPr>
          <w:rFonts w:ascii="Arial Black" w:hAnsi="Arial Black"/>
          <w:w w:val="85"/>
        </w:rPr>
        <w:t>look</w:t>
      </w:r>
      <w:r>
        <w:rPr>
          <w:rFonts w:ascii="Arial Black" w:hAnsi="Arial Black"/>
          <w:spacing w:val="-35"/>
          <w:w w:val="85"/>
        </w:rPr>
        <w:t xml:space="preserve"> </w:t>
      </w:r>
      <w:r>
        <w:rPr>
          <w:rFonts w:ascii="Arial Black" w:hAnsi="Arial Black"/>
          <w:w w:val="85"/>
        </w:rPr>
        <w:t>at</w:t>
      </w:r>
      <w:r>
        <w:rPr>
          <w:rFonts w:ascii="Arial Black" w:hAnsi="Arial Black"/>
          <w:spacing w:val="-36"/>
          <w:w w:val="85"/>
        </w:rPr>
        <w:t xml:space="preserve"> </w:t>
      </w:r>
      <w:proofErr w:type="spellStart"/>
      <w:r>
        <w:rPr>
          <w:rFonts w:ascii="Arial Black" w:hAnsi="Arial Black"/>
          <w:w w:val="85"/>
        </w:rPr>
        <w:t>behavioural</w:t>
      </w:r>
      <w:proofErr w:type="spellEnd"/>
      <w:r>
        <w:rPr>
          <w:rFonts w:ascii="Arial Black" w:hAnsi="Arial Black"/>
          <w:spacing w:val="-36"/>
          <w:w w:val="85"/>
        </w:rPr>
        <w:t xml:space="preserve"> </w:t>
      </w:r>
      <w:r>
        <w:rPr>
          <w:rFonts w:ascii="Arial Black" w:hAnsi="Arial Black"/>
          <w:w w:val="85"/>
        </w:rPr>
        <w:t>and</w:t>
      </w:r>
      <w:r>
        <w:rPr>
          <w:rFonts w:ascii="Arial Black" w:hAnsi="Arial Black"/>
          <w:spacing w:val="-35"/>
          <w:w w:val="85"/>
        </w:rPr>
        <w:t xml:space="preserve"> </w:t>
      </w:r>
      <w:r>
        <w:rPr>
          <w:rFonts w:ascii="Arial Black" w:hAnsi="Arial Black"/>
          <w:w w:val="85"/>
        </w:rPr>
        <w:t>psychographic</w:t>
      </w:r>
      <w:r>
        <w:rPr>
          <w:rFonts w:ascii="Arial Black" w:hAnsi="Arial Black"/>
          <w:spacing w:val="-36"/>
          <w:w w:val="85"/>
        </w:rPr>
        <w:t xml:space="preserve"> </w:t>
      </w:r>
      <w:r>
        <w:rPr>
          <w:rFonts w:ascii="Arial Black" w:hAnsi="Arial Black"/>
          <w:w w:val="85"/>
        </w:rPr>
        <w:t>segmentation,</w:t>
      </w:r>
      <w:r>
        <w:rPr>
          <w:rFonts w:ascii="Arial Black" w:hAnsi="Arial Black"/>
          <w:spacing w:val="-36"/>
          <w:w w:val="85"/>
        </w:rPr>
        <w:t xml:space="preserve"> </w:t>
      </w:r>
      <w:r>
        <w:rPr>
          <w:rFonts w:ascii="Arial Black" w:hAnsi="Arial Black"/>
          <w:w w:val="85"/>
        </w:rPr>
        <w:t>which</w:t>
      </w:r>
      <w:r>
        <w:rPr>
          <w:rFonts w:ascii="Arial Black" w:hAnsi="Arial Black"/>
          <w:spacing w:val="-35"/>
          <w:w w:val="85"/>
        </w:rPr>
        <w:t xml:space="preserve"> </w:t>
      </w:r>
      <w:r>
        <w:rPr>
          <w:rFonts w:ascii="Arial Black" w:hAnsi="Arial Black"/>
          <w:w w:val="85"/>
        </w:rPr>
        <w:t>could greatly</w:t>
      </w:r>
      <w:r>
        <w:rPr>
          <w:rFonts w:ascii="Arial Black" w:hAnsi="Arial Black"/>
          <w:spacing w:val="-34"/>
          <w:w w:val="85"/>
        </w:rPr>
        <w:t xml:space="preserve"> </w:t>
      </w:r>
      <w:r>
        <w:rPr>
          <w:rFonts w:ascii="Arial Black" w:hAnsi="Arial Black"/>
          <w:w w:val="85"/>
        </w:rPr>
        <w:t>enhance</w:t>
      </w:r>
      <w:r>
        <w:rPr>
          <w:rFonts w:ascii="Arial Black" w:hAnsi="Arial Black"/>
          <w:spacing w:val="-34"/>
          <w:w w:val="85"/>
        </w:rPr>
        <w:t xml:space="preserve"> </w:t>
      </w:r>
      <w:r>
        <w:rPr>
          <w:rFonts w:ascii="Arial Black" w:hAnsi="Arial Black"/>
          <w:w w:val="85"/>
        </w:rPr>
        <w:t>the</w:t>
      </w:r>
      <w:r>
        <w:rPr>
          <w:rFonts w:ascii="Arial Black" w:hAnsi="Arial Black"/>
          <w:spacing w:val="-34"/>
          <w:w w:val="85"/>
        </w:rPr>
        <w:t xml:space="preserve"> </w:t>
      </w:r>
      <w:r>
        <w:rPr>
          <w:rFonts w:ascii="Arial Black" w:hAnsi="Arial Black"/>
          <w:w w:val="85"/>
        </w:rPr>
        <w:t>possibility</w:t>
      </w:r>
      <w:r>
        <w:rPr>
          <w:rFonts w:ascii="Arial Black" w:hAnsi="Arial Black"/>
          <w:spacing w:val="-34"/>
          <w:w w:val="85"/>
        </w:rPr>
        <w:t xml:space="preserve"> </w:t>
      </w:r>
      <w:r>
        <w:rPr>
          <w:rFonts w:ascii="Arial Black" w:hAnsi="Arial Black"/>
          <w:w w:val="85"/>
        </w:rPr>
        <w:t>of</w:t>
      </w:r>
      <w:r>
        <w:rPr>
          <w:rFonts w:ascii="Arial Black" w:hAnsi="Arial Black"/>
          <w:spacing w:val="-34"/>
          <w:w w:val="85"/>
        </w:rPr>
        <w:t xml:space="preserve"> </w:t>
      </w:r>
      <w:r>
        <w:rPr>
          <w:rFonts w:ascii="Arial Black" w:hAnsi="Arial Black"/>
          <w:w w:val="85"/>
        </w:rPr>
        <w:t>lasting</w:t>
      </w:r>
      <w:r>
        <w:rPr>
          <w:rFonts w:ascii="Arial Black" w:hAnsi="Arial Black"/>
          <w:spacing w:val="-34"/>
          <w:w w:val="85"/>
        </w:rPr>
        <w:t xml:space="preserve"> </w:t>
      </w:r>
      <w:proofErr w:type="spellStart"/>
      <w:r>
        <w:rPr>
          <w:rFonts w:ascii="Arial Black" w:hAnsi="Arial Black"/>
          <w:w w:val="85"/>
        </w:rPr>
        <w:t>behaviour</w:t>
      </w:r>
      <w:proofErr w:type="spellEnd"/>
      <w:r>
        <w:rPr>
          <w:rFonts w:ascii="Arial Black" w:hAnsi="Arial Black"/>
          <w:spacing w:val="-34"/>
          <w:w w:val="85"/>
        </w:rPr>
        <w:t xml:space="preserve"> </w:t>
      </w:r>
      <w:r>
        <w:rPr>
          <w:rFonts w:ascii="Arial Black" w:hAnsi="Arial Black"/>
          <w:w w:val="85"/>
        </w:rPr>
        <w:t>change,</w:t>
      </w:r>
      <w:r>
        <w:rPr>
          <w:rFonts w:ascii="Arial Black" w:hAnsi="Arial Black"/>
          <w:spacing w:val="-34"/>
          <w:w w:val="85"/>
        </w:rPr>
        <w:t xml:space="preserve"> </w:t>
      </w:r>
      <w:r>
        <w:rPr>
          <w:rFonts w:ascii="Arial Black" w:hAnsi="Arial Black"/>
          <w:w w:val="85"/>
        </w:rPr>
        <w:t>is</w:t>
      </w:r>
      <w:r>
        <w:rPr>
          <w:rFonts w:ascii="Arial Black" w:hAnsi="Arial Black"/>
          <w:spacing w:val="-34"/>
          <w:w w:val="85"/>
        </w:rPr>
        <w:t xml:space="preserve"> </w:t>
      </w:r>
      <w:r>
        <w:rPr>
          <w:rFonts w:ascii="Arial Black" w:hAnsi="Arial Black"/>
          <w:w w:val="85"/>
        </w:rPr>
        <w:t>often</w:t>
      </w:r>
      <w:r>
        <w:rPr>
          <w:rFonts w:ascii="Arial Black" w:hAnsi="Arial Black"/>
          <w:spacing w:val="-34"/>
          <w:w w:val="85"/>
        </w:rPr>
        <w:t xml:space="preserve"> </w:t>
      </w:r>
      <w:r>
        <w:rPr>
          <w:rFonts w:ascii="Arial Black" w:hAnsi="Arial Black"/>
          <w:w w:val="85"/>
        </w:rPr>
        <w:t>missing.</w:t>
      </w:r>
    </w:p>
    <w:p w14:paraId="16C65F67" w14:textId="77777777" w:rsidR="00691051" w:rsidRDefault="00251D60">
      <w:pPr>
        <w:pStyle w:val="BodyText"/>
        <w:spacing w:before="3" w:line="223" w:lineRule="auto"/>
        <w:ind w:left="112" w:right="4323"/>
        <w:rPr>
          <w:rFonts w:ascii="Arial Black"/>
        </w:rPr>
      </w:pPr>
      <w:r>
        <w:rPr>
          <w:rFonts w:ascii="Arial"/>
          <w:b/>
          <w:w w:val="85"/>
        </w:rPr>
        <w:t>Segmentation</w:t>
      </w:r>
      <w:r>
        <w:rPr>
          <w:rFonts w:ascii="Arial Black"/>
          <w:w w:val="85"/>
        </w:rPr>
        <w:t xml:space="preserve">, and the associated mindset which acknowledges the </w:t>
      </w:r>
      <w:r>
        <w:rPr>
          <w:rFonts w:ascii="Arial Black"/>
          <w:w w:val="80"/>
        </w:rPr>
        <w:t>multi-dimensional differences between people, allows service providers,</w:t>
      </w:r>
    </w:p>
    <w:p w14:paraId="5346BACC" w14:textId="77777777" w:rsidR="00691051" w:rsidRDefault="00251D60">
      <w:pPr>
        <w:pStyle w:val="BodyText"/>
        <w:spacing w:line="220" w:lineRule="auto"/>
        <w:ind w:left="112" w:right="3781"/>
        <w:rPr>
          <w:rFonts w:ascii="Arial Black"/>
        </w:rPr>
      </w:pPr>
      <w:r>
        <w:rPr>
          <w:rFonts w:ascii="Arial Black"/>
          <w:w w:val="80"/>
        </w:rPr>
        <w:t>implementers,</w:t>
      </w:r>
      <w:r>
        <w:rPr>
          <w:rFonts w:ascii="Arial Black"/>
          <w:spacing w:val="-21"/>
          <w:w w:val="80"/>
        </w:rPr>
        <w:t xml:space="preserve"> </w:t>
      </w:r>
      <w:r>
        <w:rPr>
          <w:rFonts w:ascii="Arial Black"/>
          <w:w w:val="80"/>
        </w:rPr>
        <w:t>policymakers,</w:t>
      </w:r>
      <w:r>
        <w:rPr>
          <w:rFonts w:ascii="Arial Black"/>
          <w:spacing w:val="-20"/>
          <w:w w:val="80"/>
        </w:rPr>
        <w:t xml:space="preserve"> </w:t>
      </w:r>
      <w:r>
        <w:rPr>
          <w:rFonts w:ascii="Arial Black"/>
          <w:w w:val="80"/>
        </w:rPr>
        <w:t>and</w:t>
      </w:r>
      <w:r>
        <w:rPr>
          <w:rFonts w:ascii="Arial Black"/>
          <w:spacing w:val="-20"/>
          <w:w w:val="80"/>
        </w:rPr>
        <w:t xml:space="preserve"> </w:t>
      </w:r>
      <w:r>
        <w:rPr>
          <w:rFonts w:ascii="Arial Black"/>
          <w:w w:val="80"/>
        </w:rPr>
        <w:t>government</w:t>
      </w:r>
      <w:r>
        <w:rPr>
          <w:rFonts w:ascii="Arial Black"/>
          <w:spacing w:val="-20"/>
          <w:w w:val="80"/>
        </w:rPr>
        <w:t xml:space="preserve"> </w:t>
      </w:r>
      <w:r>
        <w:rPr>
          <w:rFonts w:ascii="Arial Black"/>
          <w:w w:val="80"/>
        </w:rPr>
        <w:t>officials</w:t>
      </w:r>
      <w:r>
        <w:rPr>
          <w:rFonts w:ascii="Arial Black"/>
          <w:spacing w:val="-20"/>
          <w:w w:val="80"/>
        </w:rPr>
        <w:t xml:space="preserve"> </w:t>
      </w:r>
      <w:r>
        <w:rPr>
          <w:rFonts w:ascii="Arial Black"/>
          <w:w w:val="80"/>
        </w:rPr>
        <w:t>to</w:t>
      </w:r>
      <w:r>
        <w:rPr>
          <w:rFonts w:ascii="Arial Black"/>
          <w:spacing w:val="-20"/>
          <w:w w:val="80"/>
        </w:rPr>
        <w:t xml:space="preserve"> </w:t>
      </w:r>
      <w:r>
        <w:rPr>
          <w:rFonts w:ascii="Arial Black"/>
          <w:w w:val="80"/>
        </w:rPr>
        <w:t>target</w:t>
      </w:r>
      <w:r>
        <w:rPr>
          <w:rFonts w:ascii="Arial Black"/>
          <w:spacing w:val="-21"/>
          <w:w w:val="80"/>
        </w:rPr>
        <w:t xml:space="preserve"> </w:t>
      </w:r>
      <w:r>
        <w:rPr>
          <w:rFonts w:ascii="Arial Black"/>
          <w:w w:val="80"/>
        </w:rPr>
        <w:t>initiatives</w:t>
      </w:r>
      <w:r>
        <w:rPr>
          <w:rFonts w:ascii="Arial Black"/>
          <w:spacing w:val="-20"/>
          <w:w w:val="80"/>
        </w:rPr>
        <w:t xml:space="preserve"> </w:t>
      </w:r>
      <w:r>
        <w:rPr>
          <w:rFonts w:ascii="Arial Black"/>
          <w:w w:val="80"/>
        </w:rPr>
        <w:t xml:space="preserve">and </w:t>
      </w:r>
      <w:r>
        <w:rPr>
          <w:rFonts w:ascii="Arial Black"/>
          <w:w w:val="90"/>
        </w:rPr>
        <w:t>lead</w:t>
      </w:r>
      <w:r>
        <w:rPr>
          <w:rFonts w:ascii="Arial Black"/>
          <w:spacing w:val="-24"/>
          <w:w w:val="90"/>
        </w:rPr>
        <w:t xml:space="preserve"> </w:t>
      </w:r>
      <w:r>
        <w:rPr>
          <w:rFonts w:ascii="Arial Black"/>
          <w:w w:val="90"/>
        </w:rPr>
        <w:t>to</w:t>
      </w:r>
      <w:r>
        <w:rPr>
          <w:rFonts w:ascii="Arial Black"/>
          <w:spacing w:val="-24"/>
          <w:w w:val="90"/>
        </w:rPr>
        <w:t xml:space="preserve"> </w:t>
      </w:r>
      <w:r>
        <w:rPr>
          <w:rFonts w:ascii="Arial Black"/>
          <w:w w:val="90"/>
        </w:rPr>
        <w:t>a</w:t>
      </w:r>
      <w:r>
        <w:rPr>
          <w:rFonts w:ascii="Arial Black"/>
          <w:spacing w:val="-24"/>
          <w:w w:val="90"/>
        </w:rPr>
        <w:t xml:space="preserve"> </w:t>
      </w:r>
      <w:r>
        <w:rPr>
          <w:rFonts w:ascii="Arial Black"/>
          <w:w w:val="90"/>
        </w:rPr>
        <w:t>greater</w:t>
      </w:r>
      <w:r>
        <w:rPr>
          <w:rFonts w:ascii="Arial Black"/>
          <w:spacing w:val="-24"/>
          <w:w w:val="90"/>
        </w:rPr>
        <w:t xml:space="preserve"> </w:t>
      </w:r>
      <w:r>
        <w:rPr>
          <w:rFonts w:ascii="Arial Black"/>
          <w:w w:val="90"/>
        </w:rPr>
        <w:t>likelihood</w:t>
      </w:r>
      <w:r>
        <w:rPr>
          <w:rFonts w:ascii="Arial Black"/>
          <w:spacing w:val="-24"/>
          <w:w w:val="90"/>
        </w:rPr>
        <w:t xml:space="preserve"> </w:t>
      </w:r>
      <w:r>
        <w:rPr>
          <w:rFonts w:ascii="Arial Black"/>
          <w:w w:val="90"/>
        </w:rPr>
        <w:t>of</w:t>
      </w:r>
      <w:r>
        <w:rPr>
          <w:rFonts w:ascii="Arial Black"/>
          <w:spacing w:val="-24"/>
          <w:w w:val="90"/>
        </w:rPr>
        <w:t xml:space="preserve"> </w:t>
      </w:r>
      <w:r>
        <w:rPr>
          <w:rFonts w:ascii="Arial Black"/>
          <w:w w:val="90"/>
        </w:rPr>
        <w:t>lasting</w:t>
      </w:r>
      <w:r>
        <w:rPr>
          <w:rFonts w:ascii="Arial Black"/>
          <w:spacing w:val="-24"/>
          <w:w w:val="90"/>
        </w:rPr>
        <w:t xml:space="preserve"> </w:t>
      </w:r>
      <w:proofErr w:type="spellStart"/>
      <w:r>
        <w:rPr>
          <w:rFonts w:ascii="Arial Black"/>
          <w:w w:val="90"/>
        </w:rPr>
        <w:t>behavioural</w:t>
      </w:r>
      <w:proofErr w:type="spellEnd"/>
      <w:r>
        <w:rPr>
          <w:rFonts w:ascii="Arial Black"/>
          <w:spacing w:val="-24"/>
          <w:w w:val="90"/>
        </w:rPr>
        <w:t xml:space="preserve"> </w:t>
      </w:r>
      <w:r>
        <w:rPr>
          <w:rFonts w:ascii="Arial Black"/>
          <w:w w:val="90"/>
        </w:rPr>
        <w:t>change.</w:t>
      </w:r>
    </w:p>
    <w:p w14:paraId="5B790FC8" w14:textId="77777777" w:rsidR="00691051" w:rsidRDefault="00251D60">
      <w:pPr>
        <w:pStyle w:val="BodyText"/>
        <w:spacing w:before="1" w:line="220" w:lineRule="auto"/>
        <w:ind w:left="112" w:right="3781"/>
        <w:rPr>
          <w:rFonts w:ascii="Arial Black"/>
        </w:rPr>
      </w:pPr>
      <w:r>
        <w:rPr>
          <w:rFonts w:ascii="Arial Black"/>
          <w:w w:val="80"/>
        </w:rPr>
        <w:t>This</w:t>
      </w:r>
      <w:r>
        <w:rPr>
          <w:rFonts w:ascii="Arial Black"/>
          <w:spacing w:val="-11"/>
          <w:w w:val="80"/>
        </w:rPr>
        <w:t xml:space="preserve"> </w:t>
      </w:r>
      <w:r>
        <w:rPr>
          <w:rFonts w:ascii="Arial Black"/>
          <w:w w:val="80"/>
        </w:rPr>
        <w:t>paper</w:t>
      </w:r>
      <w:r>
        <w:rPr>
          <w:rFonts w:ascii="Arial Black"/>
          <w:spacing w:val="-10"/>
          <w:w w:val="80"/>
        </w:rPr>
        <w:t xml:space="preserve"> </w:t>
      </w:r>
      <w:r>
        <w:rPr>
          <w:rFonts w:ascii="Arial Black"/>
          <w:w w:val="80"/>
        </w:rPr>
        <w:t>investigates</w:t>
      </w:r>
      <w:r>
        <w:rPr>
          <w:rFonts w:ascii="Arial Black"/>
          <w:spacing w:val="-10"/>
          <w:w w:val="80"/>
        </w:rPr>
        <w:t xml:space="preserve"> </w:t>
      </w:r>
      <w:r>
        <w:rPr>
          <w:rFonts w:ascii="Arial Black"/>
          <w:w w:val="80"/>
        </w:rPr>
        <w:t>what</w:t>
      </w:r>
      <w:r>
        <w:rPr>
          <w:rFonts w:ascii="Arial Black"/>
          <w:spacing w:val="-11"/>
          <w:w w:val="80"/>
        </w:rPr>
        <w:t xml:space="preserve"> </w:t>
      </w:r>
      <w:r>
        <w:rPr>
          <w:rFonts w:ascii="Arial Black"/>
          <w:w w:val="80"/>
        </w:rPr>
        <w:t>segmentation</w:t>
      </w:r>
      <w:r>
        <w:rPr>
          <w:rFonts w:ascii="Arial Black"/>
          <w:spacing w:val="-10"/>
          <w:w w:val="80"/>
        </w:rPr>
        <w:t xml:space="preserve"> </w:t>
      </w:r>
      <w:r>
        <w:rPr>
          <w:rFonts w:ascii="Arial Black"/>
          <w:w w:val="80"/>
        </w:rPr>
        <w:t>is,</w:t>
      </w:r>
      <w:r>
        <w:rPr>
          <w:rFonts w:ascii="Arial Black"/>
          <w:spacing w:val="-10"/>
          <w:w w:val="80"/>
        </w:rPr>
        <w:t xml:space="preserve"> </w:t>
      </w:r>
      <w:r>
        <w:rPr>
          <w:rFonts w:ascii="Arial Black"/>
          <w:w w:val="80"/>
        </w:rPr>
        <w:t>how</w:t>
      </w:r>
      <w:r>
        <w:rPr>
          <w:rFonts w:ascii="Arial Black"/>
          <w:spacing w:val="-11"/>
          <w:w w:val="80"/>
        </w:rPr>
        <w:t xml:space="preserve"> </w:t>
      </w:r>
      <w:r>
        <w:rPr>
          <w:rFonts w:ascii="Arial Black"/>
          <w:w w:val="80"/>
        </w:rPr>
        <w:t>it</w:t>
      </w:r>
      <w:r>
        <w:rPr>
          <w:rFonts w:ascii="Arial Black"/>
          <w:spacing w:val="-10"/>
          <w:w w:val="80"/>
        </w:rPr>
        <w:t xml:space="preserve"> </w:t>
      </w:r>
      <w:r>
        <w:rPr>
          <w:rFonts w:ascii="Arial Black"/>
          <w:w w:val="80"/>
        </w:rPr>
        <w:t>has</w:t>
      </w:r>
      <w:r>
        <w:rPr>
          <w:rFonts w:ascii="Arial Black"/>
          <w:spacing w:val="-10"/>
          <w:w w:val="80"/>
        </w:rPr>
        <w:t xml:space="preserve"> </w:t>
      </w:r>
      <w:r>
        <w:rPr>
          <w:rFonts w:ascii="Arial Black"/>
          <w:w w:val="80"/>
        </w:rPr>
        <w:t>been</w:t>
      </w:r>
      <w:r>
        <w:rPr>
          <w:rFonts w:ascii="Arial Black"/>
          <w:spacing w:val="-10"/>
          <w:w w:val="80"/>
        </w:rPr>
        <w:t xml:space="preserve"> </w:t>
      </w:r>
      <w:r>
        <w:rPr>
          <w:rFonts w:ascii="Arial Black"/>
          <w:w w:val="80"/>
        </w:rPr>
        <w:t>applied</w:t>
      </w:r>
      <w:r>
        <w:rPr>
          <w:rFonts w:ascii="Arial Black"/>
          <w:spacing w:val="-11"/>
          <w:w w:val="80"/>
        </w:rPr>
        <w:t xml:space="preserve"> </w:t>
      </w:r>
      <w:r>
        <w:rPr>
          <w:rFonts w:ascii="Arial Black"/>
          <w:w w:val="80"/>
        </w:rPr>
        <w:t xml:space="preserve">to </w:t>
      </w:r>
      <w:r>
        <w:rPr>
          <w:rFonts w:ascii="Arial Black"/>
          <w:w w:val="85"/>
        </w:rPr>
        <w:t>voluntary</w:t>
      </w:r>
      <w:r>
        <w:rPr>
          <w:rFonts w:ascii="Arial Black"/>
          <w:spacing w:val="-30"/>
          <w:w w:val="85"/>
        </w:rPr>
        <w:t xml:space="preserve"> </w:t>
      </w:r>
      <w:r>
        <w:rPr>
          <w:rFonts w:ascii="Arial Black"/>
          <w:w w:val="85"/>
        </w:rPr>
        <w:t>medical</w:t>
      </w:r>
      <w:r>
        <w:rPr>
          <w:rFonts w:ascii="Arial Black"/>
          <w:spacing w:val="-30"/>
          <w:w w:val="85"/>
        </w:rPr>
        <w:t xml:space="preserve"> </w:t>
      </w:r>
      <w:r>
        <w:rPr>
          <w:rFonts w:ascii="Arial Black"/>
          <w:w w:val="85"/>
        </w:rPr>
        <w:t>male</w:t>
      </w:r>
      <w:r>
        <w:rPr>
          <w:rFonts w:ascii="Arial Black"/>
          <w:spacing w:val="-29"/>
          <w:w w:val="85"/>
        </w:rPr>
        <w:t xml:space="preserve"> </w:t>
      </w:r>
      <w:r>
        <w:rPr>
          <w:rFonts w:ascii="Arial Black"/>
          <w:w w:val="85"/>
        </w:rPr>
        <w:t>circumcision</w:t>
      </w:r>
      <w:r>
        <w:rPr>
          <w:rFonts w:ascii="Arial Black"/>
          <w:spacing w:val="-30"/>
          <w:w w:val="85"/>
        </w:rPr>
        <w:t xml:space="preserve"> </w:t>
      </w:r>
      <w:r>
        <w:rPr>
          <w:rFonts w:ascii="Arial Black"/>
          <w:w w:val="85"/>
        </w:rPr>
        <w:t>(VMMC),</w:t>
      </w:r>
      <w:r>
        <w:rPr>
          <w:rFonts w:ascii="Arial Black"/>
          <w:spacing w:val="-29"/>
          <w:w w:val="85"/>
        </w:rPr>
        <w:t xml:space="preserve"> </w:t>
      </w:r>
      <w:r>
        <w:rPr>
          <w:rFonts w:ascii="Arial Black"/>
          <w:w w:val="85"/>
        </w:rPr>
        <w:t>how</w:t>
      </w:r>
      <w:r>
        <w:rPr>
          <w:rFonts w:ascii="Arial Black"/>
          <w:spacing w:val="-30"/>
          <w:w w:val="85"/>
        </w:rPr>
        <w:t xml:space="preserve"> </w:t>
      </w:r>
      <w:r>
        <w:rPr>
          <w:rFonts w:ascii="Arial Black"/>
          <w:w w:val="85"/>
        </w:rPr>
        <w:t>it</w:t>
      </w:r>
      <w:r>
        <w:rPr>
          <w:rFonts w:ascii="Arial Black"/>
          <w:spacing w:val="-29"/>
          <w:w w:val="85"/>
        </w:rPr>
        <w:t xml:space="preserve"> </w:t>
      </w:r>
      <w:r>
        <w:rPr>
          <w:rFonts w:ascii="Arial Black"/>
          <w:w w:val="85"/>
        </w:rPr>
        <w:t>can</w:t>
      </w:r>
      <w:r>
        <w:rPr>
          <w:rFonts w:ascii="Arial Black"/>
          <w:spacing w:val="-30"/>
          <w:w w:val="85"/>
        </w:rPr>
        <w:t xml:space="preserve"> </w:t>
      </w:r>
      <w:r>
        <w:rPr>
          <w:rFonts w:ascii="Arial Black"/>
          <w:w w:val="85"/>
        </w:rPr>
        <w:t>be</w:t>
      </w:r>
      <w:r>
        <w:rPr>
          <w:rFonts w:ascii="Arial Black"/>
          <w:spacing w:val="-29"/>
          <w:w w:val="85"/>
        </w:rPr>
        <w:t xml:space="preserve"> </w:t>
      </w:r>
      <w:r>
        <w:rPr>
          <w:rFonts w:ascii="Arial Black"/>
          <w:w w:val="85"/>
        </w:rPr>
        <w:t>applied</w:t>
      </w:r>
      <w:r>
        <w:rPr>
          <w:rFonts w:ascii="Arial Black"/>
          <w:spacing w:val="-30"/>
          <w:w w:val="85"/>
        </w:rPr>
        <w:t xml:space="preserve"> </w:t>
      </w:r>
      <w:r>
        <w:rPr>
          <w:rFonts w:ascii="Arial Black"/>
          <w:w w:val="85"/>
        </w:rPr>
        <w:t xml:space="preserve">in </w:t>
      </w:r>
      <w:r>
        <w:rPr>
          <w:rFonts w:ascii="Arial Black"/>
          <w:w w:val="90"/>
        </w:rPr>
        <w:t>development,</w:t>
      </w:r>
      <w:r>
        <w:rPr>
          <w:rFonts w:ascii="Arial Black"/>
          <w:spacing w:val="-39"/>
          <w:w w:val="90"/>
        </w:rPr>
        <w:t xml:space="preserve"> </w:t>
      </w:r>
      <w:r>
        <w:rPr>
          <w:rFonts w:ascii="Arial Black"/>
          <w:w w:val="90"/>
        </w:rPr>
        <w:t>and</w:t>
      </w:r>
      <w:r>
        <w:rPr>
          <w:rFonts w:ascii="Arial Black"/>
          <w:spacing w:val="-38"/>
          <w:w w:val="90"/>
        </w:rPr>
        <w:t xml:space="preserve"> </w:t>
      </w:r>
      <w:r>
        <w:rPr>
          <w:rFonts w:ascii="Arial Black"/>
          <w:w w:val="90"/>
        </w:rPr>
        <w:t>the</w:t>
      </w:r>
      <w:r>
        <w:rPr>
          <w:rFonts w:ascii="Arial Black"/>
          <w:spacing w:val="-38"/>
          <w:w w:val="90"/>
        </w:rPr>
        <w:t xml:space="preserve"> </w:t>
      </w:r>
      <w:r>
        <w:rPr>
          <w:rFonts w:ascii="Arial Black"/>
          <w:w w:val="90"/>
        </w:rPr>
        <w:t>challenges</w:t>
      </w:r>
      <w:r>
        <w:rPr>
          <w:rFonts w:ascii="Arial Black"/>
          <w:spacing w:val="-38"/>
          <w:w w:val="90"/>
        </w:rPr>
        <w:t xml:space="preserve"> </w:t>
      </w:r>
      <w:r>
        <w:rPr>
          <w:rFonts w:ascii="Arial Black"/>
          <w:w w:val="90"/>
        </w:rPr>
        <w:t>in</w:t>
      </w:r>
      <w:r>
        <w:rPr>
          <w:rFonts w:ascii="Arial Black"/>
          <w:spacing w:val="-38"/>
          <w:w w:val="90"/>
        </w:rPr>
        <w:t xml:space="preserve"> </w:t>
      </w:r>
      <w:r>
        <w:rPr>
          <w:rFonts w:ascii="Arial Black"/>
          <w:w w:val="90"/>
        </w:rPr>
        <w:t>both</w:t>
      </w:r>
      <w:r>
        <w:rPr>
          <w:rFonts w:ascii="Arial Black"/>
          <w:spacing w:val="-39"/>
          <w:w w:val="90"/>
        </w:rPr>
        <w:t xml:space="preserve"> </w:t>
      </w:r>
      <w:r>
        <w:rPr>
          <w:rFonts w:ascii="Arial Black"/>
          <w:w w:val="90"/>
        </w:rPr>
        <w:t>measuring</w:t>
      </w:r>
      <w:r>
        <w:rPr>
          <w:rFonts w:ascii="Arial Black"/>
          <w:spacing w:val="-38"/>
          <w:w w:val="90"/>
        </w:rPr>
        <w:t xml:space="preserve"> </w:t>
      </w:r>
      <w:r>
        <w:rPr>
          <w:rFonts w:ascii="Arial Black"/>
          <w:w w:val="90"/>
        </w:rPr>
        <w:t>and</w:t>
      </w:r>
      <w:r>
        <w:rPr>
          <w:rFonts w:ascii="Arial Black"/>
          <w:spacing w:val="-38"/>
          <w:w w:val="90"/>
        </w:rPr>
        <w:t xml:space="preserve"> </w:t>
      </w:r>
      <w:r>
        <w:rPr>
          <w:rFonts w:ascii="Arial Black"/>
          <w:w w:val="90"/>
        </w:rPr>
        <w:t>adopting segmentation</w:t>
      </w:r>
      <w:r>
        <w:rPr>
          <w:rFonts w:ascii="Arial Black"/>
          <w:spacing w:val="-17"/>
          <w:w w:val="90"/>
        </w:rPr>
        <w:t xml:space="preserve"> </w:t>
      </w:r>
      <w:r>
        <w:rPr>
          <w:rFonts w:ascii="Arial Black"/>
          <w:w w:val="90"/>
        </w:rPr>
        <w:t>as</w:t>
      </w:r>
      <w:r>
        <w:rPr>
          <w:rFonts w:ascii="Arial Black"/>
          <w:spacing w:val="-17"/>
          <w:w w:val="90"/>
        </w:rPr>
        <w:t xml:space="preserve"> </w:t>
      </w:r>
      <w:r>
        <w:rPr>
          <w:rFonts w:ascii="Arial Black"/>
          <w:w w:val="90"/>
        </w:rPr>
        <w:t>part</w:t>
      </w:r>
      <w:r>
        <w:rPr>
          <w:rFonts w:ascii="Arial Black"/>
          <w:spacing w:val="-17"/>
          <w:w w:val="90"/>
        </w:rPr>
        <w:t xml:space="preserve"> </w:t>
      </w:r>
      <w:r>
        <w:rPr>
          <w:rFonts w:ascii="Arial Black"/>
          <w:w w:val="90"/>
        </w:rPr>
        <w:t>of</w:t>
      </w:r>
      <w:r>
        <w:rPr>
          <w:rFonts w:ascii="Arial Black"/>
          <w:spacing w:val="-17"/>
          <w:w w:val="90"/>
        </w:rPr>
        <w:t xml:space="preserve"> </w:t>
      </w:r>
      <w:r>
        <w:rPr>
          <w:rFonts w:ascii="Arial Black"/>
          <w:w w:val="90"/>
        </w:rPr>
        <w:t>program</w:t>
      </w:r>
      <w:r>
        <w:rPr>
          <w:rFonts w:ascii="Arial Black"/>
          <w:spacing w:val="-17"/>
          <w:w w:val="90"/>
        </w:rPr>
        <w:t xml:space="preserve"> </w:t>
      </w:r>
      <w:r>
        <w:rPr>
          <w:rFonts w:ascii="Arial Black"/>
          <w:w w:val="90"/>
        </w:rPr>
        <w:t>design.</w:t>
      </w:r>
    </w:p>
    <w:p w14:paraId="4E5F462B" w14:textId="77777777" w:rsidR="00691051" w:rsidRDefault="00251D60">
      <w:pPr>
        <w:pStyle w:val="BodyText"/>
        <w:spacing w:before="2" w:line="220" w:lineRule="auto"/>
        <w:ind w:left="112" w:right="3781"/>
        <w:rPr>
          <w:rFonts w:ascii="Arial Black"/>
        </w:rPr>
      </w:pPr>
      <w:r>
        <w:rPr>
          <w:rFonts w:ascii="Arial"/>
          <w:b/>
          <w:w w:val="85"/>
        </w:rPr>
        <w:t>Methods</w:t>
      </w:r>
      <w:r>
        <w:rPr>
          <w:rFonts w:ascii="Arial Black"/>
          <w:w w:val="85"/>
        </w:rPr>
        <w:t>:</w:t>
      </w:r>
      <w:r>
        <w:rPr>
          <w:rFonts w:ascii="Arial Black"/>
          <w:spacing w:val="-24"/>
          <w:w w:val="85"/>
        </w:rPr>
        <w:t xml:space="preserve"> </w:t>
      </w:r>
      <w:r>
        <w:rPr>
          <w:rFonts w:ascii="Arial Black"/>
          <w:w w:val="85"/>
        </w:rPr>
        <w:t>We</w:t>
      </w:r>
      <w:r>
        <w:rPr>
          <w:rFonts w:ascii="Arial Black"/>
          <w:spacing w:val="-24"/>
          <w:w w:val="85"/>
        </w:rPr>
        <w:t xml:space="preserve"> </w:t>
      </w:r>
      <w:r>
        <w:rPr>
          <w:rFonts w:ascii="Arial Black"/>
          <w:w w:val="85"/>
        </w:rPr>
        <w:t>performed</w:t>
      </w:r>
      <w:r>
        <w:rPr>
          <w:rFonts w:ascii="Arial Black"/>
          <w:spacing w:val="-23"/>
          <w:w w:val="85"/>
        </w:rPr>
        <w:t xml:space="preserve"> </w:t>
      </w:r>
      <w:r>
        <w:rPr>
          <w:rFonts w:ascii="Arial Black"/>
          <w:w w:val="85"/>
        </w:rPr>
        <w:t>a</w:t>
      </w:r>
      <w:r>
        <w:rPr>
          <w:rFonts w:ascii="Arial Black"/>
          <w:spacing w:val="-24"/>
          <w:w w:val="85"/>
        </w:rPr>
        <w:t xml:space="preserve"> </w:t>
      </w:r>
      <w:r>
        <w:rPr>
          <w:rFonts w:ascii="Arial Black"/>
          <w:w w:val="85"/>
        </w:rPr>
        <w:t>detailed</w:t>
      </w:r>
      <w:r>
        <w:rPr>
          <w:rFonts w:ascii="Arial Black"/>
          <w:spacing w:val="-23"/>
          <w:w w:val="85"/>
        </w:rPr>
        <w:t xml:space="preserve"> </w:t>
      </w:r>
      <w:r>
        <w:rPr>
          <w:rFonts w:ascii="Arial Black"/>
          <w:w w:val="85"/>
        </w:rPr>
        <w:t>search</w:t>
      </w:r>
      <w:r>
        <w:rPr>
          <w:rFonts w:ascii="Arial Black"/>
          <w:spacing w:val="-24"/>
          <w:w w:val="85"/>
        </w:rPr>
        <w:t xml:space="preserve"> </w:t>
      </w:r>
      <w:r>
        <w:rPr>
          <w:rFonts w:ascii="Arial Black"/>
          <w:w w:val="85"/>
        </w:rPr>
        <w:t>of</w:t>
      </w:r>
      <w:r>
        <w:rPr>
          <w:rFonts w:ascii="Arial Black"/>
          <w:spacing w:val="-23"/>
          <w:w w:val="85"/>
        </w:rPr>
        <w:t xml:space="preserve"> </w:t>
      </w:r>
      <w:r>
        <w:rPr>
          <w:rFonts w:ascii="Arial Black"/>
          <w:w w:val="85"/>
        </w:rPr>
        <w:t>peer-reviewed</w:t>
      </w:r>
      <w:r>
        <w:rPr>
          <w:rFonts w:ascii="Arial Black"/>
          <w:spacing w:val="-24"/>
          <w:w w:val="85"/>
        </w:rPr>
        <w:t xml:space="preserve"> </w:t>
      </w:r>
      <w:r>
        <w:rPr>
          <w:rFonts w:ascii="Arial Black"/>
          <w:w w:val="85"/>
        </w:rPr>
        <w:t>literature</w:t>
      </w:r>
      <w:r>
        <w:rPr>
          <w:rFonts w:ascii="Arial Black"/>
          <w:spacing w:val="-24"/>
          <w:w w:val="85"/>
        </w:rPr>
        <w:t xml:space="preserve"> </w:t>
      </w:r>
      <w:r>
        <w:rPr>
          <w:rFonts w:ascii="Arial Black"/>
          <w:w w:val="85"/>
        </w:rPr>
        <w:t xml:space="preserve">using </w:t>
      </w:r>
      <w:r>
        <w:rPr>
          <w:rFonts w:ascii="Arial Black"/>
          <w:w w:val="90"/>
        </w:rPr>
        <w:t xml:space="preserve">PubMed, ProQuest, ScienceDirect, Google Scholar, and the abstract </w:t>
      </w:r>
      <w:r>
        <w:rPr>
          <w:rFonts w:ascii="Arial Black"/>
          <w:w w:val="80"/>
        </w:rPr>
        <w:t>directories</w:t>
      </w:r>
      <w:r>
        <w:rPr>
          <w:rFonts w:ascii="Arial Black"/>
          <w:spacing w:val="-11"/>
          <w:w w:val="80"/>
        </w:rPr>
        <w:t xml:space="preserve"> </w:t>
      </w:r>
      <w:r>
        <w:rPr>
          <w:rFonts w:ascii="Arial Black"/>
          <w:w w:val="80"/>
        </w:rPr>
        <w:t>of</w:t>
      </w:r>
      <w:r>
        <w:rPr>
          <w:rFonts w:ascii="Arial Black"/>
          <w:spacing w:val="-11"/>
          <w:w w:val="80"/>
        </w:rPr>
        <w:t xml:space="preserve"> </w:t>
      </w:r>
      <w:r>
        <w:rPr>
          <w:rFonts w:ascii="Arial Black"/>
          <w:w w:val="80"/>
        </w:rPr>
        <w:t>the</w:t>
      </w:r>
      <w:r>
        <w:rPr>
          <w:rFonts w:ascii="Arial Black"/>
          <w:spacing w:val="-10"/>
          <w:w w:val="80"/>
        </w:rPr>
        <w:t xml:space="preserve"> </w:t>
      </w:r>
      <w:r>
        <w:rPr>
          <w:rFonts w:ascii="Arial Black"/>
          <w:w w:val="80"/>
        </w:rPr>
        <w:t>International</w:t>
      </w:r>
      <w:r>
        <w:rPr>
          <w:rFonts w:ascii="Arial Black"/>
          <w:spacing w:val="-11"/>
          <w:w w:val="80"/>
        </w:rPr>
        <w:t xml:space="preserve"> </w:t>
      </w:r>
      <w:r>
        <w:rPr>
          <w:rFonts w:ascii="Arial Black"/>
          <w:w w:val="80"/>
        </w:rPr>
        <w:t>AIDS</w:t>
      </w:r>
      <w:r>
        <w:rPr>
          <w:rFonts w:ascii="Arial Black"/>
          <w:spacing w:val="-10"/>
          <w:w w:val="80"/>
        </w:rPr>
        <w:t xml:space="preserve"> </w:t>
      </w:r>
      <w:r>
        <w:rPr>
          <w:rFonts w:ascii="Arial Black"/>
          <w:w w:val="80"/>
        </w:rPr>
        <w:t>Society</w:t>
      </w:r>
      <w:r>
        <w:rPr>
          <w:rFonts w:ascii="Arial Black"/>
          <w:spacing w:val="-11"/>
          <w:w w:val="80"/>
        </w:rPr>
        <w:t xml:space="preserve"> </w:t>
      </w:r>
      <w:r>
        <w:rPr>
          <w:rFonts w:ascii="Arial Black"/>
          <w:w w:val="80"/>
        </w:rPr>
        <w:t>(IAS)</w:t>
      </w:r>
      <w:r>
        <w:rPr>
          <w:rFonts w:ascii="Arial Black"/>
          <w:spacing w:val="-10"/>
          <w:w w:val="80"/>
        </w:rPr>
        <w:t xml:space="preserve"> </w:t>
      </w:r>
      <w:r>
        <w:rPr>
          <w:rFonts w:ascii="Arial Black"/>
          <w:w w:val="80"/>
        </w:rPr>
        <w:t>published</w:t>
      </w:r>
      <w:r>
        <w:rPr>
          <w:rFonts w:ascii="Arial Black"/>
          <w:spacing w:val="-11"/>
          <w:w w:val="80"/>
        </w:rPr>
        <w:t xml:space="preserve"> </w:t>
      </w:r>
      <w:r>
        <w:rPr>
          <w:rFonts w:ascii="Arial Black"/>
          <w:w w:val="80"/>
        </w:rPr>
        <w:t>between</w:t>
      </w:r>
      <w:r>
        <w:rPr>
          <w:rFonts w:ascii="Arial Black"/>
          <w:spacing w:val="-10"/>
          <w:w w:val="80"/>
        </w:rPr>
        <w:t xml:space="preserve"> </w:t>
      </w:r>
      <w:r>
        <w:rPr>
          <w:rFonts w:ascii="Arial Black"/>
          <w:w w:val="80"/>
        </w:rPr>
        <w:t xml:space="preserve">January </w:t>
      </w:r>
      <w:r>
        <w:rPr>
          <w:rFonts w:ascii="Arial Black"/>
          <w:w w:val="90"/>
        </w:rPr>
        <w:t>2015 and September 2018. We also accessed articles from business databases</w:t>
      </w:r>
      <w:r>
        <w:rPr>
          <w:rFonts w:ascii="Arial Black"/>
          <w:spacing w:val="-19"/>
          <w:w w:val="90"/>
        </w:rPr>
        <w:t xml:space="preserve"> </w:t>
      </w:r>
      <w:r>
        <w:rPr>
          <w:rFonts w:ascii="Arial Black"/>
          <w:w w:val="90"/>
        </w:rPr>
        <w:t>such</w:t>
      </w:r>
      <w:r>
        <w:rPr>
          <w:rFonts w:ascii="Arial Black"/>
          <w:spacing w:val="-18"/>
          <w:w w:val="90"/>
        </w:rPr>
        <w:t xml:space="preserve"> </w:t>
      </w:r>
      <w:r>
        <w:rPr>
          <w:rFonts w:ascii="Arial Black"/>
          <w:w w:val="90"/>
        </w:rPr>
        <w:t>as</w:t>
      </w:r>
      <w:r>
        <w:rPr>
          <w:rFonts w:ascii="Arial Black"/>
          <w:spacing w:val="-18"/>
          <w:w w:val="90"/>
        </w:rPr>
        <w:t xml:space="preserve"> </w:t>
      </w:r>
      <w:r>
        <w:rPr>
          <w:rFonts w:ascii="Arial Black"/>
          <w:w w:val="90"/>
        </w:rPr>
        <w:t>the</w:t>
      </w:r>
      <w:r>
        <w:rPr>
          <w:rFonts w:ascii="Arial Black"/>
          <w:spacing w:val="-19"/>
          <w:w w:val="90"/>
        </w:rPr>
        <w:t xml:space="preserve"> </w:t>
      </w:r>
      <w:r>
        <w:rPr>
          <w:rFonts w:ascii="Arial Black"/>
          <w:w w:val="90"/>
        </w:rPr>
        <w:t>Harvard</w:t>
      </w:r>
      <w:r>
        <w:rPr>
          <w:rFonts w:ascii="Arial Black"/>
          <w:spacing w:val="-18"/>
          <w:w w:val="90"/>
        </w:rPr>
        <w:t xml:space="preserve"> </w:t>
      </w:r>
      <w:r>
        <w:rPr>
          <w:rFonts w:ascii="Arial Black"/>
          <w:w w:val="90"/>
        </w:rPr>
        <w:t>Business</w:t>
      </w:r>
      <w:r>
        <w:rPr>
          <w:rFonts w:ascii="Arial Black"/>
          <w:spacing w:val="-18"/>
          <w:w w:val="90"/>
        </w:rPr>
        <w:t xml:space="preserve"> </w:t>
      </w:r>
      <w:r>
        <w:rPr>
          <w:rFonts w:ascii="Arial Black"/>
          <w:w w:val="90"/>
        </w:rPr>
        <w:t>Review.</w:t>
      </w:r>
    </w:p>
    <w:p w14:paraId="3813C9A5" w14:textId="77777777" w:rsidR="00691051" w:rsidRDefault="00251D60">
      <w:pPr>
        <w:pStyle w:val="BodyText"/>
        <w:spacing w:before="5" w:line="220" w:lineRule="auto"/>
        <w:ind w:left="112" w:right="3781"/>
        <w:rPr>
          <w:rFonts w:ascii="Arial Black"/>
        </w:rPr>
      </w:pPr>
      <w:r>
        <w:rPr>
          <w:rFonts w:ascii="Arial"/>
          <w:b/>
          <w:w w:val="90"/>
        </w:rPr>
        <w:t>Results</w:t>
      </w:r>
      <w:r>
        <w:rPr>
          <w:rFonts w:ascii="Arial Black"/>
          <w:w w:val="90"/>
        </w:rPr>
        <w:t xml:space="preserve">: Results from a VMMC-focused intervention that successfully </w:t>
      </w:r>
      <w:r>
        <w:rPr>
          <w:rFonts w:ascii="Arial Black"/>
          <w:w w:val="85"/>
        </w:rPr>
        <w:t xml:space="preserve">designed and delivered segmentation-based programs in two countries </w:t>
      </w:r>
      <w:r>
        <w:rPr>
          <w:rFonts w:ascii="Arial Black"/>
          <w:w w:val="80"/>
        </w:rPr>
        <w:t>demonstrated</w:t>
      </w:r>
      <w:r>
        <w:rPr>
          <w:rFonts w:ascii="Arial Black"/>
          <w:spacing w:val="-12"/>
          <w:w w:val="80"/>
        </w:rPr>
        <w:t xml:space="preserve"> </w:t>
      </w:r>
      <w:r>
        <w:rPr>
          <w:rFonts w:ascii="Arial Black"/>
          <w:w w:val="80"/>
        </w:rPr>
        <w:t>that</w:t>
      </w:r>
      <w:r>
        <w:rPr>
          <w:rFonts w:ascii="Arial Black"/>
          <w:spacing w:val="-11"/>
          <w:w w:val="80"/>
        </w:rPr>
        <w:t xml:space="preserve"> </w:t>
      </w:r>
      <w:r>
        <w:rPr>
          <w:rFonts w:ascii="Arial Black"/>
          <w:w w:val="80"/>
        </w:rPr>
        <w:t>it</w:t>
      </w:r>
      <w:r>
        <w:rPr>
          <w:rFonts w:ascii="Arial Black"/>
          <w:spacing w:val="-12"/>
          <w:w w:val="80"/>
        </w:rPr>
        <w:t xml:space="preserve"> </w:t>
      </w:r>
      <w:r>
        <w:rPr>
          <w:rFonts w:ascii="Arial Black"/>
          <w:w w:val="80"/>
        </w:rPr>
        <w:t>is</w:t>
      </w:r>
      <w:r>
        <w:rPr>
          <w:rFonts w:ascii="Arial Black"/>
          <w:spacing w:val="-11"/>
          <w:w w:val="80"/>
        </w:rPr>
        <w:t xml:space="preserve"> </w:t>
      </w:r>
      <w:r>
        <w:rPr>
          <w:rFonts w:ascii="Arial Black"/>
          <w:w w:val="80"/>
        </w:rPr>
        <w:t>possible</w:t>
      </w:r>
      <w:r>
        <w:rPr>
          <w:rFonts w:ascii="Arial Black"/>
          <w:spacing w:val="-11"/>
          <w:w w:val="80"/>
        </w:rPr>
        <w:t xml:space="preserve"> </w:t>
      </w:r>
      <w:r>
        <w:rPr>
          <w:rFonts w:ascii="Arial Black"/>
          <w:w w:val="80"/>
        </w:rPr>
        <w:t>to</w:t>
      </w:r>
      <w:r>
        <w:rPr>
          <w:rFonts w:ascii="Arial Black"/>
          <w:spacing w:val="-12"/>
          <w:w w:val="80"/>
        </w:rPr>
        <w:t xml:space="preserve"> </w:t>
      </w:r>
      <w:r>
        <w:rPr>
          <w:rFonts w:ascii="Arial Black"/>
          <w:w w:val="80"/>
        </w:rPr>
        <w:t>adapt</w:t>
      </w:r>
      <w:r>
        <w:rPr>
          <w:rFonts w:ascii="Arial Black"/>
          <w:spacing w:val="-11"/>
          <w:w w:val="80"/>
        </w:rPr>
        <w:t xml:space="preserve"> </w:t>
      </w:r>
      <w:r>
        <w:rPr>
          <w:rFonts w:ascii="Arial Black"/>
          <w:w w:val="80"/>
        </w:rPr>
        <w:t>private</w:t>
      </w:r>
      <w:r>
        <w:rPr>
          <w:rFonts w:ascii="Arial Black"/>
          <w:spacing w:val="-12"/>
          <w:w w:val="80"/>
        </w:rPr>
        <w:t xml:space="preserve"> </w:t>
      </w:r>
      <w:r>
        <w:rPr>
          <w:rFonts w:ascii="Arial Black"/>
          <w:w w:val="80"/>
        </w:rPr>
        <w:t>sector</w:t>
      </w:r>
      <w:r>
        <w:rPr>
          <w:rFonts w:ascii="Arial Black"/>
          <w:spacing w:val="-11"/>
          <w:w w:val="80"/>
        </w:rPr>
        <w:t xml:space="preserve"> </w:t>
      </w:r>
      <w:r>
        <w:rPr>
          <w:rFonts w:ascii="Arial Black"/>
          <w:w w:val="80"/>
        </w:rPr>
        <w:t>approaches.</w:t>
      </w:r>
      <w:r>
        <w:rPr>
          <w:rFonts w:ascii="Arial Black"/>
          <w:spacing w:val="-11"/>
          <w:w w:val="80"/>
        </w:rPr>
        <w:t xml:space="preserve"> </w:t>
      </w:r>
      <w:r>
        <w:rPr>
          <w:rFonts w:ascii="Arial Black"/>
          <w:w w:val="80"/>
        </w:rPr>
        <w:t>However, within</w:t>
      </w:r>
      <w:r>
        <w:rPr>
          <w:rFonts w:ascii="Arial Black"/>
          <w:spacing w:val="-18"/>
          <w:w w:val="80"/>
        </w:rPr>
        <w:t xml:space="preserve"> </w:t>
      </w:r>
      <w:r>
        <w:rPr>
          <w:rFonts w:ascii="Arial Black"/>
          <w:w w:val="80"/>
        </w:rPr>
        <w:t>the</w:t>
      </w:r>
      <w:r>
        <w:rPr>
          <w:rFonts w:ascii="Arial Black"/>
          <w:spacing w:val="-18"/>
          <w:w w:val="80"/>
        </w:rPr>
        <w:t xml:space="preserve"> </w:t>
      </w:r>
      <w:r>
        <w:rPr>
          <w:rFonts w:ascii="Arial Black"/>
          <w:w w:val="80"/>
        </w:rPr>
        <w:t>sector</w:t>
      </w:r>
      <w:r>
        <w:rPr>
          <w:rFonts w:ascii="Arial Black"/>
          <w:spacing w:val="-18"/>
          <w:w w:val="80"/>
        </w:rPr>
        <w:t xml:space="preserve"> </w:t>
      </w:r>
      <w:r>
        <w:rPr>
          <w:rFonts w:ascii="Arial Black"/>
          <w:w w:val="80"/>
        </w:rPr>
        <w:t>of</w:t>
      </w:r>
      <w:r>
        <w:rPr>
          <w:rFonts w:ascii="Arial Black"/>
          <w:spacing w:val="-19"/>
          <w:w w:val="80"/>
        </w:rPr>
        <w:t xml:space="preserve"> </w:t>
      </w:r>
      <w:r>
        <w:rPr>
          <w:rFonts w:ascii="Arial Black"/>
          <w:w w:val="80"/>
        </w:rPr>
        <w:t>global</w:t>
      </w:r>
      <w:r>
        <w:rPr>
          <w:rFonts w:ascii="Arial Black"/>
          <w:spacing w:val="-18"/>
          <w:w w:val="80"/>
        </w:rPr>
        <w:t xml:space="preserve"> </w:t>
      </w:r>
      <w:r>
        <w:rPr>
          <w:rFonts w:ascii="Arial Black"/>
          <w:w w:val="80"/>
        </w:rPr>
        <w:t>development</w:t>
      </w:r>
      <w:r>
        <w:rPr>
          <w:rFonts w:ascii="Arial Black"/>
          <w:spacing w:val="-18"/>
          <w:w w:val="80"/>
        </w:rPr>
        <w:t xml:space="preserve"> </w:t>
      </w:r>
      <w:r>
        <w:rPr>
          <w:rFonts w:ascii="Arial Black"/>
          <w:w w:val="80"/>
        </w:rPr>
        <w:t>that</w:t>
      </w:r>
      <w:r>
        <w:rPr>
          <w:rFonts w:ascii="Arial Black"/>
          <w:spacing w:val="-18"/>
          <w:w w:val="80"/>
        </w:rPr>
        <w:t xml:space="preserve"> </w:t>
      </w:r>
      <w:r>
        <w:rPr>
          <w:rFonts w:ascii="Arial Black"/>
          <w:w w:val="80"/>
        </w:rPr>
        <w:t>is</w:t>
      </w:r>
      <w:r>
        <w:rPr>
          <w:rFonts w:ascii="Arial Black"/>
          <w:spacing w:val="-18"/>
          <w:w w:val="80"/>
        </w:rPr>
        <w:t xml:space="preserve"> </w:t>
      </w:r>
      <w:r>
        <w:rPr>
          <w:rFonts w:ascii="Arial Black"/>
          <w:w w:val="80"/>
        </w:rPr>
        <w:t>most</w:t>
      </w:r>
      <w:r>
        <w:rPr>
          <w:rFonts w:ascii="Arial Black"/>
          <w:spacing w:val="-18"/>
          <w:w w:val="80"/>
        </w:rPr>
        <w:t xml:space="preserve"> </w:t>
      </w:r>
      <w:r>
        <w:rPr>
          <w:rFonts w:ascii="Arial Black"/>
          <w:w w:val="80"/>
        </w:rPr>
        <w:t>familiar</w:t>
      </w:r>
      <w:r>
        <w:rPr>
          <w:rFonts w:ascii="Arial Black"/>
          <w:spacing w:val="-18"/>
          <w:w w:val="80"/>
        </w:rPr>
        <w:t xml:space="preserve"> </w:t>
      </w:r>
      <w:r>
        <w:rPr>
          <w:rFonts w:ascii="Arial Black"/>
          <w:w w:val="80"/>
        </w:rPr>
        <w:t>with</w:t>
      </w:r>
      <w:r>
        <w:rPr>
          <w:rFonts w:ascii="Arial Black"/>
          <w:spacing w:val="-18"/>
          <w:w w:val="80"/>
        </w:rPr>
        <w:t xml:space="preserve"> </w:t>
      </w:r>
      <w:r>
        <w:rPr>
          <w:rFonts w:ascii="Arial Black"/>
          <w:w w:val="80"/>
        </w:rPr>
        <w:t xml:space="preserve">segmentation, </w:t>
      </w:r>
      <w:r>
        <w:rPr>
          <w:rFonts w:ascii="Arial Black"/>
          <w:w w:val="90"/>
        </w:rPr>
        <w:t>these</w:t>
      </w:r>
      <w:r>
        <w:rPr>
          <w:rFonts w:ascii="Arial Black"/>
          <w:spacing w:val="-25"/>
          <w:w w:val="90"/>
        </w:rPr>
        <w:t xml:space="preserve"> </w:t>
      </w:r>
      <w:r>
        <w:rPr>
          <w:rFonts w:ascii="Arial Black"/>
          <w:w w:val="90"/>
        </w:rPr>
        <w:t>efforts</w:t>
      </w:r>
      <w:r>
        <w:rPr>
          <w:rFonts w:ascii="Arial Black"/>
          <w:spacing w:val="-25"/>
          <w:w w:val="90"/>
        </w:rPr>
        <w:t xml:space="preserve"> </w:t>
      </w:r>
      <w:r>
        <w:rPr>
          <w:rFonts w:ascii="Arial Black"/>
          <w:w w:val="90"/>
        </w:rPr>
        <w:t>rarely</w:t>
      </w:r>
      <w:r>
        <w:rPr>
          <w:rFonts w:ascii="Arial Black"/>
          <w:spacing w:val="-25"/>
          <w:w w:val="90"/>
        </w:rPr>
        <w:t xml:space="preserve"> </w:t>
      </w:r>
      <w:r>
        <w:rPr>
          <w:rFonts w:ascii="Arial Black"/>
          <w:w w:val="90"/>
        </w:rPr>
        <w:t>go</w:t>
      </w:r>
      <w:r>
        <w:rPr>
          <w:rFonts w:ascii="Arial Black"/>
          <w:spacing w:val="-25"/>
          <w:w w:val="90"/>
        </w:rPr>
        <w:t xml:space="preserve"> </w:t>
      </w:r>
      <w:r>
        <w:rPr>
          <w:rFonts w:ascii="Arial Black"/>
          <w:w w:val="90"/>
        </w:rPr>
        <w:t>beyond</w:t>
      </w:r>
      <w:r>
        <w:rPr>
          <w:rFonts w:ascii="Arial Black"/>
          <w:spacing w:val="-25"/>
          <w:w w:val="90"/>
        </w:rPr>
        <w:t xml:space="preserve"> </w:t>
      </w:r>
      <w:r>
        <w:rPr>
          <w:rFonts w:ascii="Arial Black"/>
          <w:w w:val="90"/>
        </w:rPr>
        <w:t>basic</w:t>
      </w:r>
      <w:r>
        <w:rPr>
          <w:rFonts w:ascii="Arial Black"/>
          <w:spacing w:val="-24"/>
          <w:w w:val="90"/>
        </w:rPr>
        <w:t xml:space="preserve"> </w:t>
      </w:r>
      <w:r>
        <w:rPr>
          <w:rFonts w:ascii="Arial Black"/>
          <w:w w:val="90"/>
        </w:rPr>
        <w:t>demographic</w:t>
      </w:r>
      <w:r>
        <w:rPr>
          <w:rFonts w:ascii="Arial Black"/>
          <w:spacing w:val="-25"/>
          <w:w w:val="90"/>
        </w:rPr>
        <w:t xml:space="preserve"> </w:t>
      </w:r>
      <w:r>
        <w:rPr>
          <w:rFonts w:ascii="Arial Black"/>
          <w:w w:val="90"/>
        </w:rPr>
        <w:t>segments.</w:t>
      </w:r>
    </w:p>
    <w:p w14:paraId="6A2B999A" w14:textId="77777777" w:rsidR="00691051" w:rsidRDefault="00251D60">
      <w:pPr>
        <w:pStyle w:val="BodyText"/>
        <w:spacing w:before="4" w:line="220" w:lineRule="auto"/>
        <w:ind w:left="112" w:right="3781"/>
        <w:rPr>
          <w:rFonts w:ascii="Arial Black"/>
        </w:rPr>
      </w:pPr>
      <w:r>
        <w:rPr>
          <w:rFonts w:ascii="Arial"/>
          <w:b/>
          <w:w w:val="85"/>
        </w:rPr>
        <w:t>Conclusions</w:t>
      </w:r>
      <w:r>
        <w:rPr>
          <w:rFonts w:ascii="Arial Black"/>
          <w:w w:val="85"/>
        </w:rPr>
        <w:t>:</w:t>
      </w:r>
      <w:r>
        <w:rPr>
          <w:rFonts w:ascii="Arial Black"/>
          <w:spacing w:val="-24"/>
          <w:w w:val="85"/>
        </w:rPr>
        <w:t xml:space="preserve"> </w:t>
      </w:r>
      <w:r>
        <w:rPr>
          <w:rFonts w:ascii="Arial Black"/>
          <w:w w:val="85"/>
        </w:rPr>
        <w:t>Existing</w:t>
      </w:r>
      <w:r>
        <w:rPr>
          <w:rFonts w:ascii="Arial Black"/>
          <w:spacing w:val="-23"/>
          <w:w w:val="85"/>
        </w:rPr>
        <w:t xml:space="preserve"> </w:t>
      </w:r>
      <w:r>
        <w:rPr>
          <w:rFonts w:ascii="Arial Black"/>
          <w:w w:val="85"/>
        </w:rPr>
        <w:t>published</w:t>
      </w:r>
      <w:r>
        <w:rPr>
          <w:rFonts w:ascii="Arial Black"/>
          <w:spacing w:val="-23"/>
          <w:w w:val="85"/>
        </w:rPr>
        <w:t xml:space="preserve"> </w:t>
      </w:r>
      <w:r>
        <w:rPr>
          <w:rFonts w:ascii="Arial Black"/>
          <w:w w:val="85"/>
        </w:rPr>
        <w:t>material</w:t>
      </w:r>
      <w:r>
        <w:rPr>
          <w:rFonts w:ascii="Arial Black"/>
          <w:spacing w:val="-23"/>
          <w:w w:val="85"/>
        </w:rPr>
        <w:t xml:space="preserve"> </w:t>
      </w:r>
      <w:r>
        <w:rPr>
          <w:rFonts w:ascii="Arial Black"/>
          <w:w w:val="85"/>
        </w:rPr>
        <w:t>tends</w:t>
      </w:r>
      <w:r>
        <w:rPr>
          <w:rFonts w:ascii="Arial Black"/>
          <w:spacing w:val="-23"/>
          <w:w w:val="85"/>
        </w:rPr>
        <w:t xml:space="preserve"> </w:t>
      </w:r>
      <w:r>
        <w:rPr>
          <w:rFonts w:ascii="Arial Black"/>
          <w:w w:val="85"/>
        </w:rPr>
        <w:t>not</w:t>
      </w:r>
      <w:r>
        <w:rPr>
          <w:rFonts w:ascii="Arial Black"/>
          <w:spacing w:val="-24"/>
          <w:w w:val="85"/>
        </w:rPr>
        <w:t xml:space="preserve"> </w:t>
      </w:r>
      <w:r>
        <w:rPr>
          <w:rFonts w:ascii="Arial Black"/>
          <w:w w:val="85"/>
        </w:rPr>
        <w:t>to</w:t>
      </w:r>
      <w:r>
        <w:rPr>
          <w:rFonts w:ascii="Arial Black"/>
          <w:spacing w:val="-23"/>
          <w:w w:val="85"/>
        </w:rPr>
        <w:t xml:space="preserve"> </w:t>
      </w:r>
      <w:r>
        <w:rPr>
          <w:rFonts w:ascii="Arial Black"/>
          <w:w w:val="85"/>
        </w:rPr>
        <w:t>measure</w:t>
      </w:r>
      <w:r>
        <w:rPr>
          <w:rFonts w:ascii="Arial Black"/>
          <w:spacing w:val="-23"/>
          <w:w w:val="85"/>
        </w:rPr>
        <w:t xml:space="preserve"> </w:t>
      </w:r>
      <w:r>
        <w:rPr>
          <w:rFonts w:ascii="Arial Black"/>
          <w:w w:val="85"/>
        </w:rPr>
        <w:t>the</w:t>
      </w:r>
      <w:r>
        <w:rPr>
          <w:rFonts w:ascii="Arial Black"/>
          <w:spacing w:val="-23"/>
          <w:w w:val="85"/>
        </w:rPr>
        <w:t xml:space="preserve"> </w:t>
      </w:r>
      <w:r>
        <w:rPr>
          <w:rFonts w:ascii="Arial Black"/>
          <w:w w:val="85"/>
        </w:rPr>
        <w:t>impact</w:t>
      </w:r>
      <w:r>
        <w:rPr>
          <w:rFonts w:ascii="Arial Black"/>
          <w:spacing w:val="-23"/>
          <w:w w:val="85"/>
        </w:rPr>
        <w:t xml:space="preserve"> </w:t>
      </w:r>
      <w:r>
        <w:rPr>
          <w:rFonts w:ascii="Arial Black"/>
          <w:w w:val="85"/>
        </w:rPr>
        <w:t xml:space="preserve">of </w:t>
      </w:r>
      <w:r>
        <w:rPr>
          <w:rFonts w:ascii="Arial Black"/>
          <w:w w:val="80"/>
        </w:rPr>
        <w:t>segmentation itself, but the impact of the intervention to which segmentation was</w:t>
      </w:r>
      <w:r>
        <w:rPr>
          <w:rFonts w:ascii="Arial Black"/>
          <w:spacing w:val="-14"/>
          <w:w w:val="80"/>
        </w:rPr>
        <w:t xml:space="preserve"> </w:t>
      </w:r>
      <w:r>
        <w:rPr>
          <w:rFonts w:ascii="Arial Black"/>
          <w:w w:val="80"/>
        </w:rPr>
        <w:t>applied,</w:t>
      </w:r>
      <w:r>
        <w:rPr>
          <w:rFonts w:ascii="Arial Black"/>
          <w:spacing w:val="-13"/>
          <w:w w:val="80"/>
        </w:rPr>
        <w:t xml:space="preserve"> </w:t>
      </w:r>
      <w:r>
        <w:rPr>
          <w:rFonts w:ascii="Arial Black"/>
          <w:w w:val="80"/>
        </w:rPr>
        <w:t>which</w:t>
      </w:r>
      <w:r>
        <w:rPr>
          <w:rFonts w:ascii="Arial Black"/>
          <w:spacing w:val="-13"/>
          <w:w w:val="80"/>
        </w:rPr>
        <w:t xml:space="preserve"> </w:t>
      </w:r>
      <w:r>
        <w:rPr>
          <w:rFonts w:ascii="Arial Black"/>
          <w:w w:val="80"/>
        </w:rPr>
        <w:t>makes</w:t>
      </w:r>
      <w:r>
        <w:rPr>
          <w:rFonts w:ascii="Arial Black"/>
          <w:spacing w:val="-13"/>
          <w:w w:val="80"/>
        </w:rPr>
        <w:t xml:space="preserve"> </w:t>
      </w:r>
      <w:r>
        <w:rPr>
          <w:rFonts w:ascii="Arial Black"/>
          <w:w w:val="80"/>
        </w:rPr>
        <w:t>it</w:t>
      </w:r>
      <w:r>
        <w:rPr>
          <w:rFonts w:ascii="Arial Black"/>
          <w:spacing w:val="-13"/>
          <w:w w:val="80"/>
        </w:rPr>
        <w:t xml:space="preserve"> </w:t>
      </w:r>
      <w:r>
        <w:rPr>
          <w:rFonts w:ascii="Arial Black"/>
          <w:w w:val="80"/>
        </w:rPr>
        <w:t>challenging</w:t>
      </w:r>
      <w:r>
        <w:rPr>
          <w:rFonts w:ascii="Arial Black"/>
          <w:spacing w:val="-13"/>
          <w:w w:val="80"/>
        </w:rPr>
        <w:t xml:space="preserve"> </w:t>
      </w:r>
      <w:r>
        <w:rPr>
          <w:rFonts w:ascii="Arial Black"/>
          <w:w w:val="80"/>
        </w:rPr>
        <w:t>for</w:t>
      </w:r>
      <w:r>
        <w:rPr>
          <w:rFonts w:ascii="Arial Black"/>
          <w:spacing w:val="-13"/>
          <w:w w:val="80"/>
        </w:rPr>
        <w:t xml:space="preserve"> </w:t>
      </w:r>
      <w:r>
        <w:rPr>
          <w:rFonts w:ascii="Arial Black"/>
          <w:w w:val="80"/>
        </w:rPr>
        <w:t>the</w:t>
      </w:r>
      <w:r>
        <w:rPr>
          <w:rFonts w:ascii="Arial Black"/>
          <w:spacing w:val="-13"/>
          <w:w w:val="80"/>
        </w:rPr>
        <w:t xml:space="preserve"> </w:t>
      </w:r>
      <w:r>
        <w:rPr>
          <w:rFonts w:ascii="Arial Black"/>
          <w:w w:val="80"/>
        </w:rPr>
        <w:t>development</w:t>
      </w:r>
      <w:r>
        <w:rPr>
          <w:rFonts w:ascii="Arial Black"/>
          <w:spacing w:val="-14"/>
          <w:w w:val="80"/>
        </w:rPr>
        <w:t xml:space="preserve"> </w:t>
      </w:r>
      <w:r>
        <w:rPr>
          <w:rFonts w:ascii="Arial Black"/>
          <w:w w:val="80"/>
        </w:rPr>
        <w:t>sector</w:t>
      </w:r>
      <w:r>
        <w:rPr>
          <w:rFonts w:ascii="Arial Black"/>
          <w:spacing w:val="-13"/>
          <w:w w:val="80"/>
        </w:rPr>
        <w:t xml:space="preserve"> </w:t>
      </w:r>
      <w:r>
        <w:rPr>
          <w:rFonts w:ascii="Arial Black"/>
          <w:w w:val="80"/>
        </w:rPr>
        <w:t>to</w:t>
      </w:r>
      <w:r>
        <w:rPr>
          <w:rFonts w:ascii="Arial Black"/>
          <w:spacing w:val="-13"/>
          <w:w w:val="80"/>
        </w:rPr>
        <w:t xml:space="preserve"> </w:t>
      </w:r>
      <w:r>
        <w:rPr>
          <w:rFonts w:ascii="Arial Black"/>
          <w:w w:val="80"/>
        </w:rPr>
        <w:t>invest</w:t>
      </w:r>
      <w:r>
        <w:rPr>
          <w:rFonts w:ascii="Arial Black"/>
          <w:spacing w:val="-13"/>
          <w:w w:val="80"/>
        </w:rPr>
        <w:t xml:space="preserve"> </w:t>
      </w:r>
      <w:r>
        <w:rPr>
          <w:rFonts w:ascii="Arial Black"/>
          <w:w w:val="80"/>
        </w:rPr>
        <w:t xml:space="preserve">in the approach without evidence that it works. Nonetheless, the experiences of </w:t>
      </w:r>
      <w:r>
        <w:rPr>
          <w:rFonts w:ascii="Arial Black"/>
          <w:w w:val="85"/>
        </w:rPr>
        <w:t>segmentation</w:t>
      </w:r>
      <w:r>
        <w:rPr>
          <w:rFonts w:ascii="Arial Black"/>
          <w:spacing w:val="-35"/>
          <w:w w:val="85"/>
        </w:rPr>
        <w:t xml:space="preserve"> </w:t>
      </w:r>
      <w:r>
        <w:rPr>
          <w:rFonts w:ascii="Arial Black"/>
          <w:w w:val="85"/>
        </w:rPr>
        <w:t>and</w:t>
      </w:r>
      <w:r>
        <w:rPr>
          <w:rFonts w:ascii="Arial Black"/>
          <w:spacing w:val="-34"/>
          <w:w w:val="85"/>
        </w:rPr>
        <w:t xml:space="preserve"> </w:t>
      </w:r>
      <w:r>
        <w:rPr>
          <w:rFonts w:ascii="Arial Black"/>
          <w:w w:val="85"/>
        </w:rPr>
        <w:t>demand</w:t>
      </w:r>
      <w:r>
        <w:rPr>
          <w:rFonts w:ascii="Arial Black"/>
          <w:spacing w:val="-34"/>
          <w:w w:val="85"/>
        </w:rPr>
        <w:t xml:space="preserve"> </w:t>
      </w:r>
      <w:r>
        <w:rPr>
          <w:rFonts w:ascii="Arial Black"/>
          <w:w w:val="85"/>
        </w:rPr>
        <w:t>creation</w:t>
      </w:r>
      <w:r>
        <w:rPr>
          <w:rFonts w:ascii="Arial Black"/>
          <w:spacing w:val="-34"/>
          <w:w w:val="85"/>
        </w:rPr>
        <w:t xml:space="preserve"> </w:t>
      </w:r>
      <w:r>
        <w:rPr>
          <w:rFonts w:ascii="Arial Black"/>
          <w:w w:val="85"/>
        </w:rPr>
        <w:t>for</w:t>
      </w:r>
      <w:r>
        <w:rPr>
          <w:rFonts w:ascii="Arial Black"/>
          <w:spacing w:val="-34"/>
          <w:w w:val="85"/>
        </w:rPr>
        <w:t xml:space="preserve"> </w:t>
      </w:r>
      <w:r>
        <w:rPr>
          <w:rFonts w:ascii="Arial Black"/>
          <w:w w:val="85"/>
        </w:rPr>
        <w:t>VMMC</w:t>
      </w:r>
      <w:r>
        <w:rPr>
          <w:rFonts w:ascii="Arial Black"/>
          <w:spacing w:val="-35"/>
          <w:w w:val="85"/>
        </w:rPr>
        <w:t xml:space="preserve"> </w:t>
      </w:r>
      <w:r>
        <w:rPr>
          <w:rFonts w:ascii="Arial Black"/>
          <w:w w:val="85"/>
        </w:rPr>
        <w:t>do</w:t>
      </w:r>
      <w:r>
        <w:rPr>
          <w:rFonts w:ascii="Arial Black"/>
          <w:spacing w:val="-34"/>
          <w:w w:val="85"/>
        </w:rPr>
        <w:t xml:space="preserve"> </w:t>
      </w:r>
      <w:r>
        <w:rPr>
          <w:rFonts w:ascii="Arial Black"/>
          <w:w w:val="85"/>
        </w:rPr>
        <w:t>highlight</w:t>
      </w:r>
      <w:r>
        <w:rPr>
          <w:rFonts w:ascii="Arial Black"/>
          <w:spacing w:val="-34"/>
          <w:w w:val="85"/>
        </w:rPr>
        <w:t xml:space="preserve"> </w:t>
      </w:r>
      <w:r>
        <w:rPr>
          <w:rFonts w:ascii="Arial Black"/>
          <w:w w:val="85"/>
        </w:rPr>
        <w:t>the</w:t>
      </w:r>
      <w:r>
        <w:rPr>
          <w:rFonts w:ascii="Arial Black"/>
          <w:spacing w:val="-34"/>
          <w:w w:val="85"/>
        </w:rPr>
        <w:t xml:space="preserve"> </w:t>
      </w:r>
      <w:r>
        <w:rPr>
          <w:rFonts w:ascii="Arial Black"/>
          <w:w w:val="85"/>
        </w:rPr>
        <w:t>opportunity</w:t>
      </w:r>
      <w:r>
        <w:rPr>
          <w:rFonts w:ascii="Arial Black"/>
          <w:spacing w:val="-34"/>
          <w:w w:val="85"/>
        </w:rPr>
        <w:t xml:space="preserve"> </w:t>
      </w:r>
      <w:r>
        <w:rPr>
          <w:rFonts w:ascii="Arial Black"/>
          <w:w w:val="85"/>
        </w:rPr>
        <w:t>for</w:t>
      </w:r>
    </w:p>
    <w:p w14:paraId="25B0A0E8" w14:textId="77777777" w:rsidR="00691051" w:rsidRDefault="00691051">
      <w:pPr>
        <w:spacing w:line="220" w:lineRule="auto"/>
        <w:rPr>
          <w:rFonts w:ascii="Arial Black"/>
        </w:rPr>
        <w:sectPr w:rsidR="00691051">
          <w:headerReference w:type="default" r:id="rId14"/>
          <w:footerReference w:type="default" r:id="rId15"/>
          <w:type w:val="continuous"/>
          <w:pgSz w:w="12240" w:h="15840"/>
          <w:pgMar w:top="1140" w:right="1040" w:bottom="1140" w:left="1040" w:header="492" w:footer="960" w:gutter="0"/>
          <w:pgNumType w:start="1"/>
          <w:cols w:space="720"/>
        </w:sectPr>
      </w:pPr>
    </w:p>
    <w:p w14:paraId="0419B6B5" w14:textId="77777777" w:rsidR="00691051" w:rsidRDefault="00691051">
      <w:pPr>
        <w:pStyle w:val="BodyText"/>
        <w:spacing w:before="4"/>
        <w:rPr>
          <w:rFonts w:ascii="Arial Black"/>
          <w:sz w:val="11"/>
        </w:rPr>
      </w:pPr>
    </w:p>
    <w:p w14:paraId="6982E9BC" w14:textId="77777777" w:rsidR="00691051" w:rsidRDefault="00251D60">
      <w:pPr>
        <w:pStyle w:val="BodyText"/>
        <w:spacing w:before="129" w:line="220" w:lineRule="auto"/>
        <w:ind w:left="112" w:right="3971"/>
        <w:rPr>
          <w:rFonts w:ascii="Arial Black"/>
        </w:rPr>
      </w:pPr>
      <w:r>
        <w:rPr>
          <w:rFonts w:ascii="Arial Black"/>
          <w:w w:val="80"/>
        </w:rPr>
        <w:t xml:space="preserve">better integrating this approach in HIV prevention and in global development </w:t>
      </w:r>
      <w:r>
        <w:rPr>
          <w:rFonts w:ascii="Arial Black"/>
          <w:w w:val="90"/>
        </w:rPr>
        <w:t>and measurement initiatives.</w:t>
      </w:r>
    </w:p>
    <w:p w14:paraId="5E4DC309" w14:textId="77777777" w:rsidR="00691051" w:rsidRDefault="00251D60">
      <w:pPr>
        <w:pStyle w:val="Heading2"/>
        <w:spacing w:before="164"/>
      </w:pPr>
      <w:r>
        <w:rPr>
          <w:color w:val="3085AB"/>
        </w:rPr>
        <w:t>Keywords</w:t>
      </w:r>
    </w:p>
    <w:p w14:paraId="68402621" w14:textId="77777777" w:rsidR="00691051" w:rsidRDefault="00251D60">
      <w:pPr>
        <w:pStyle w:val="BodyText"/>
        <w:spacing w:before="16" w:line="220" w:lineRule="auto"/>
        <w:ind w:left="112" w:right="3869"/>
        <w:rPr>
          <w:rFonts w:ascii="Arial Black"/>
        </w:rPr>
      </w:pPr>
      <w:r>
        <w:rPr>
          <w:rFonts w:ascii="Arial Black"/>
          <w:w w:val="80"/>
        </w:rPr>
        <w:t xml:space="preserve">HIV prevention, segmentation, social marketing, demand creation, innovation, </w:t>
      </w:r>
      <w:r>
        <w:rPr>
          <w:rFonts w:ascii="Arial Black"/>
          <w:w w:val="90"/>
        </w:rPr>
        <w:t>human-</w:t>
      </w:r>
      <w:proofErr w:type="spellStart"/>
      <w:r>
        <w:rPr>
          <w:rFonts w:ascii="Arial Black"/>
          <w:w w:val="90"/>
        </w:rPr>
        <w:t>centred</w:t>
      </w:r>
      <w:proofErr w:type="spellEnd"/>
      <w:r>
        <w:rPr>
          <w:rFonts w:ascii="Arial Black"/>
          <w:w w:val="90"/>
        </w:rPr>
        <w:t xml:space="preserve"> design</w:t>
      </w:r>
    </w:p>
    <w:p w14:paraId="0003B57B" w14:textId="77777777" w:rsidR="00691051" w:rsidRDefault="00251D60">
      <w:pPr>
        <w:pStyle w:val="BodyText"/>
        <w:spacing w:before="6"/>
        <w:rPr>
          <w:rFonts w:ascii="Arial Black"/>
        </w:rPr>
      </w:pPr>
      <w:r>
        <w:pict w14:anchorId="50AE7445">
          <v:shape id="_x0000_s1030" type="#_x0000_t202" style="position:absolute;margin-left:57.8pt;margin-top:15.2pt;width:496.45pt;height:226pt;z-index:-251657728;mso-wrap-distance-left:0;mso-wrap-distance-right:0;mso-position-horizontal-relative:page" filled="f" strokeweight=".37pt">
            <v:textbox inset="0,0,0,0">
              <w:txbxContent>
                <w:p w14:paraId="6855D9C9" w14:textId="77777777" w:rsidR="00251D60" w:rsidRDefault="00251D60">
                  <w:pPr>
                    <w:pStyle w:val="BodyText"/>
                    <w:spacing w:before="10"/>
                    <w:rPr>
                      <w:rFonts w:ascii="Arial Black"/>
                      <w:sz w:val="13"/>
                    </w:rPr>
                  </w:pPr>
                </w:p>
                <w:p w14:paraId="4090E35D" w14:textId="77777777" w:rsidR="00251D60" w:rsidRDefault="00251D60">
                  <w:pPr>
                    <w:ind w:left="144"/>
                    <w:rPr>
                      <w:rFonts w:ascii="Arial Black"/>
                      <w:sz w:val="15"/>
                    </w:rPr>
                  </w:pPr>
                  <w:r>
                    <w:rPr>
                      <w:rFonts w:ascii="Arial"/>
                      <w:b/>
                      <w:sz w:val="15"/>
                    </w:rPr>
                    <w:t xml:space="preserve">Corresponding author: </w:t>
                  </w:r>
                  <w:r>
                    <w:rPr>
                      <w:rFonts w:ascii="Arial Black"/>
                      <w:sz w:val="15"/>
                    </w:rPr>
                    <w:t>Anabel Gomez (</w:t>
                  </w:r>
                  <w:r>
                    <w:rPr>
                      <w:rFonts w:ascii="Arial Black"/>
                      <w:color w:val="3085AB"/>
                      <w:sz w:val="15"/>
                    </w:rPr>
                    <w:t>agomez@avac.org</w:t>
                  </w:r>
                  <w:r>
                    <w:rPr>
                      <w:rFonts w:ascii="Arial Black"/>
                      <w:sz w:val="15"/>
                    </w:rPr>
                    <w:t>)</w:t>
                  </w:r>
                </w:p>
                <w:p w14:paraId="116F3D7B" w14:textId="77777777" w:rsidR="00251D60" w:rsidRDefault="00251D60">
                  <w:pPr>
                    <w:spacing w:before="68" w:line="223" w:lineRule="auto"/>
                    <w:ind w:left="144" w:right="306"/>
                    <w:jc w:val="both"/>
                    <w:rPr>
                      <w:rFonts w:ascii="Arial Black" w:hAnsi="Arial Black"/>
                      <w:sz w:val="15"/>
                    </w:rPr>
                  </w:pPr>
                  <w:r>
                    <w:rPr>
                      <w:rFonts w:ascii="Arial" w:hAnsi="Arial"/>
                      <w:b/>
                      <w:w w:val="85"/>
                      <w:sz w:val="15"/>
                    </w:rPr>
                    <w:t>Author</w:t>
                  </w:r>
                  <w:r>
                    <w:rPr>
                      <w:rFonts w:ascii="Arial" w:hAnsi="Arial"/>
                      <w:b/>
                      <w:spacing w:val="-16"/>
                      <w:w w:val="85"/>
                      <w:sz w:val="15"/>
                    </w:rPr>
                    <w:t xml:space="preserve"> </w:t>
                  </w:r>
                  <w:r>
                    <w:rPr>
                      <w:rFonts w:ascii="Arial" w:hAnsi="Arial"/>
                      <w:b/>
                      <w:w w:val="85"/>
                      <w:sz w:val="15"/>
                    </w:rPr>
                    <w:t>roles:</w:t>
                  </w:r>
                  <w:r>
                    <w:rPr>
                      <w:rFonts w:ascii="Arial" w:hAnsi="Arial"/>
                      <w:b/>
                      <w:spacing w:val="-16"/>
                      <w:w w:val="85"/>
                      <w:sz w:val="15"/>
                    </w:rPr>
                    <w:t xml:space="preserve"> </w:t>
                  </w:r>
                  <w:r>
                    <w:rPr>
                      <w:rFonts w:ascii="Arial" w:hAnsi="Arial"/>
                      <w:b/>
                      <w:w w:val="85"/>
                      <w:sz w:val="15"/>
                    </w:rPr>
                    <w:t>Gomez</w:t>
                  </w:r>
                  <w:r>
                    <w:rPr>
                      <w:rFonts w:ascii="Arial" w:hAnsi="Arial"/>
                      <w:b/>
                      <w:spacing w:val="-16"/>
                      <w:w w:val="85"/>
                      <w:sz w:val="15"/>
                    </w:rPr>
                    <w:t xml:space="preserve"> </w:t>
                  </w:r>
                  <w:r>
                    <w:rPr>
                      <w:rFonts w:ascii="Arial" w:hAnsi="Arial"/>
                      <w:b/>
                      <w:w w:val="85"/>
                      <w:sz w:val="15"/>
                    </w:rPr>
                    <w:t>A</w:t>
                  </w:r>
                  <w:r>
                    <w:rPr>
                      <w:rFonts w:ascii="Arial Black" w:hAnsi="Arial Black"/>
                      <w:w w:val="85"/>
                      <w:sz w:val="15"/>
                    </w:rPr>
                    <w:t>:</w:t>
                  </w:r>
                  <w:r>
                    <w:rPr>
                      <w:rFonts w:ascii="Arial Black" w:hAnsi="Arial Black"/>
                      <w:spacing w:val="-24"/>
                      <w:w w:val="85"/>
                      <w:sz w:val="15"/>
                    </w:rPr>
                    <w:t xml:space="preserve"> </w:t>
                  </w:r>
                  <w:r>
                    <w:rPr>
                      <w:rFonts w:ascii="Arial Black" w:hAnsi="Arial Black"/>
                      <w:w w:val="85"/>
                      <w:sz w:val="15"/>
                    </w:rPr>
                    <w:t>Conceptualization,</w:t>
                  </w:r>
                  <w:r>
                    <w:rPr>
                      <w:rFonts w:ascii="Arial Black" w:hAnsi="Arial Black"/>
                      <w:spacing w:val="-24"/>
                      <w:w w:val="85"/>
                      <w:sz w:val="15"/>
                    </w:rPr>
                    <w:t xml:space="preserve"> </w:t>
                  </w:r>
                  <w:r>
                    <w:rPr>
                      <w:rFonts w:ascii="Arial Black" w:hAnsi="Arial Black"/>
                      <w:w w:val="85"/>
                      <w:sz w:val="15"/>
                    </w:rPr>
                    <w:t>Formal</w:t>
                  </w:r>
                  <w:r>
                    <w:rPr>
                      <w:rFonts w:ascii="Arial Black" w:hAnsi="Arial Black"/>
                      <w:spacing w:val="-25"/>
                      <w:w w:val="85"/>
                      <w:sz w:val="15"/>
                    </w:rPr>
                    <w:t xml:space="preserve"> </w:t>
                  </w:r>
                  <w:r>
                    <w:rPr>
                      <w:rFonts w:ascii="Arial Black" w:hAnsi="Arial Black"/>
                      <w:w w:val="85"/>
                      <w:sz w:val="15"/>
                    </w:rPr>
                    <w:t>Analysis,</w:t>
                  </w:r>
                  <w:r>
                    <w:rPr>
                      <w:rFonts w:ascii="Arial Black" w:hAnsi="Arial Black"/>
                      <w:spacing w:val="-24"/>
                      <w:w w:val="85"/>
                      <w:sz w:val="15"/>
                    </w:rPr>
                    <w:t xml:space="preserve"> </w:t>
                  </w:r>
                  <w:r>
                    <w:rPr>
                      <w:rFonts w:ascii="Arial Black" w:hAnsi="Arial Black"/>
                      <w:w w:val="85"/>
                      <w:sz w:val="15"/>
                    </w:rPr>
                    <w:t>Methodology,</w:t>
                  </w:r>
                  <w:r>
                    <w:rPr>
                      <w:rFonts w:ascii="Arial Black" w:hAnsi="Arial Black"/>
                      <w:spacing w:val="-25"/>
                      <w:w w:val="85"/>
                      <w:sz w:val="15"/>
                    </w:rPr>
                    <w:t xml:space="preserve"> </w:t>
                  </w:r>
                  <w:r>
                    <w:rPr>
                      <w:rFonts w:ascii="Arial Black" w:hAnsi="Arial Black"/>
                      <w:w w:val="85"/>
                      <w:sz w:val="15"/>
                    </w:rPr>
                    <w:t>Project</w:t>
                  </w:r>
                  <w:r>
                    <w:rPr>
                      <w:rFonts w:ascii="Arial Black" w:hAnsi="Arial Black"/>
                      <w:spacing w:val="-24"/>
                      <w:w w:val="85"/>
                      <w:sz w:val="15"/>
                    </w:rPr>
                    <w:t xml:space="preserve"> </w:t>
                  </w:r>
                  <w:r>
                    <w:rPr>
                      <w:rFonts w:ascii="Arial Black" w:hAnsi="Arial Black"/>
                      <w:w w:val="85"/>
                      <w:sz w:val="15"/>
                    </w:rPr>
                    <w:t>Administration,</w:t>
                  </w:r>
                  <w:r>
                    <w:rPr>
                      <w:rFonts w:ascii="Arial Black" w:hAnsi="Arial Black"/>
                      <w:spacing w:val="-24"/>
                      <w:w w:val="85"/>
                      <w:sz w:val="15"/>
                    </w:rPr>
                    <w:t xml:space="preserve"> </w:t>
                  </w:r>
                  <w:r>
                    <w:rPr>
                      <w:rFonts w:ascii="Arial Black" w:hAnsi="Arial Black"/>
                      <w:w w:val="85"/>
                      <w:sz w:val="15"/>
                    </w:rPr>
                    <w:t>Supervision,</w:t>
                  </w:r>
                  <w:r>
                    <w:rPr>
                      <w:rFonts w:ascii="Arial Black" w:hAnsi="Arial Black"/>
                      <w:spacing w:val="-25"/>
                      <w:w w:val="85"/>
                      <w:sz w:val="15"/>
                    </w:rPr>
                    <w:t xml:space="preserve"> </w:t>
                  </w:r>
                  <w:r>
                    <w:rPr>
                      <w:rFonts w:ascii="Arial Black" w:hAnsi="Arial Black"/>
                      <w:w w:val="85"/>
                      <w:sz w:val="15"/>
                    </w:rPr>
                    <w:t>Visualization,</w:t>
                  </w:r>
                  <w:r>
                    <w:rPr>
                      <w:rFonts w:ascii="Arial Black" w:hAnsi="Arial Black"/>
                      <w:spacing w:val="-24"/>
                      <w:w w:val="85"/>
                      <w:sz w:val="15"/>
                    </w:rPr>
                    <w:t xml:space="preserve"> </w:t>
                  </w:r>
                  <w:r>
                    <w:rPr>
                      <w:rFonts w:ascii="Arial Black" w:hAnsi="Arial Black"/>
                      <w:w w:val="85"/>
                      <w:sz w:val="15"/>
                    </w:rPr>
                    <w:t>Writing</w:t>
                  </w:r>
                  <w:r>
                    <w:rPr>
                      <w:rFonts w:ascii="Arial Black" w:hAnsi="Arial Black"/>
                      <w:spacing w:val="-24"/>
                      <w:w w:val="85"/>
                      <w:sz w:val="15"/>
                    </w:rPr>
                    <w:t xml:space="preserve"> </w:t>
                  </w:r>
                  <w:r>
                    <w:rPr>
                      <w:rFonts w:ascii="Arial Black" w:hAnsi="Arial Black"/>
                      <w:w w:val="85"/>
                      <w:sz w:val="15"/>
                    </w:rPr>
                    <w:t>–</w:t>
                  </w:r>
                  <w:r>
                    <w:rPr>
                      <w:rFonts w:ascii="Arial Black" w:hAnsi="Arial Black"/>
                      <w:spacing w:val="-25"/>
                      <w:w w:val="85"/>
                      <w:sz w:val="15"/>
                    </w:rPr>
                    <w:t xml:space="preserve"> </w:t>
                  </w:r>
                  <w:r>
                    <w:rPr>
                      <w:rFonts w:ascii="Arial Black" w:hAnsi="Arial Black"/>
                      <w:w w:val="85"/>
                      <w:sz w:val="15"/>
                    </w:rPr>
                    <w:t>Original Draft</w:t>
                  </w:r>
                  <w:r>
                    <w:rPr>
                      <w:rFonts w:ascii="Arial Black" w:hAnsi="Arial Black"/>
                      <w:spacing w:val="-20"/>
                      <w:w w:val="85"/>
                      <w:sz w:val="15"/>
                    </w:rPr>
                    <w:t xml:space="preserve"> </w:t>
                  </w:r>
                  <w:r>
                    <w:rPr>
                      <w:rFonts w:ascii="Arial Black" w:hAnsi="Arial Black"/>
                      <w:w w:val="85"/>
                      <w:sz w:val="15"/>
                    </w:rPr>
                    <w:t>Preparation,</w:t>
                  </w:r>
                  <w:r>
                    <w:rPr>
                      <w:rFonts w:ascii="Arial Black" w:hAnsi="Arial Black"/>
                      <w:spacing w:val="-20"/>
                      <w:w w:val="85"/>
                      <w:sz w:val="15"/>
                    </w:rPr>
                    <w:t xml:space="preserve"> </w:t>
                  </w:r>
                  <w:r>
                    <w:rPr>
                      <w:rFonts w:ascii="Arial Black" w:hAnsi="Arial Black"/>
                      <w:w w:val="85"/>
                      <w:sz w:val="15"/>
                    </w:rPr>
                    <w:t>Writing</w:t>
                  </w:r>
                  <w:r>
                    <w:rPr>
                      <w:rFonts w:ascii="Arial Black" w:hAnsi="Arial Black"/>
                      <w:spacing w:val="-19"/>
                      <w:w w:val="85"/>
                      <w:sz w:val="15"/>
                    </w:rPr>
                    <w:t xml:space="preserve"> </w:t>
                  </w:r>
                  <w:r>
                    <w:rPr>
                      <w:rFonts w:ascii="Arial Black" w:hAnsi="Arial Black"/>
                      <w:w w:val="85"/>
                      <w:sz w:val="15"/>
                    </w:rPr>
                    <w:t>–</w:t>
                  </w:r>
                  <w:r>
                    <w:rPr>
                      <w:rFonts w:ascii="Arial Black" w:hAnsi="Arial Black"/>
                      <w:spacing w:val="-20"/>
                      <w:w w:val="85"/>
                      <w:sz w:val="15"/>
                    </w:rPr>
                    <w:t xml:space="preserve"> </w:t>
                  </w:r>
                  <w:r>
                    <w:rPr>
                      <w:rFonts w:ascii="Arial Black" w:hAnsi="Arial Black"/>
                      <w:w w:val="85"/>
                      <w:sz w:val="15"/>
                    </w:rPr>
                    <w:t>Review</w:t>
                  </w:r>
                  <w:r>
                    <w:rPr>
                      <w:rFonts w:ascii="Arial Black" w:hAnsi="Arial Black"/>
                      <w:spacing w:val="-20"/>
                      <w:w w:val="85"/>
                      <w:sz w:val="15"/>
                    </w:rPr>
                    <w:t xml:space="preserve"> </w:t>
                  </w:r>
                  <w:r>
                    <w:rPr>
                      <w:rFonts w:ascii="Arial Black" w:hAnsi="Arial Black"/>
                      <w:w w:val="85"/>
                      <w:sz w:val="15"/>
                    </w:rPr>
                    <w:t>&amp;</w:t>
                  </w:r>
                  <w:r>
                    <w:rPr>
                      <w:rFonts w:ascii="Arial Black" w:hAnsi="Arial Black"/>
                      <w:spacing w:val="-19"/>
                      <w:w w:val="85"/>
                      <w:sz w:val="15"/>
                    </w:rPr>
                    <w:t xml:space="preserve"> </w:t>
                  </w:r>
                  <w:r>
                    <w:rPr>
                      <w:rFonts w:ascii="Arial Black" w:hAnsi="Arial Black"/>
                      <w:w w:val="85"/>
                      <w:sz w:val="15"/>
                    </w:rPr>
                    <w:t>Editing;</w:t>
                  </w:r>
                  <w:r>
                    <w:rPr>
                      <w:rFonts w:ascii="Arial Black" w:hAnsi="Arial Black"/>
                      <w:spacing w:val="-17"/>
                      <w:w w:val="85"/>
                      <w:sz w:val="15"/>
                    </w:rPr>
                    <w:t xml:space="preserve"> </w:t>
                  </w:r>
                  <w:r>
                    <w:rPr>
                      <w:rFonts w:ascii="Arial" w:hAnsi="Arial"/>
                      <w:b/>
                      <w:w w:val="85"/>
                      <w:sz w:val="15"/>
                    </w:rPr>
                    <w:t>Loar</w:t>
                  </w:r>
                  <w:r>
                    <w:rPr>
                      <w:rFonts w:ascii="Arial" w:hAnsi="Arial"/>
                      <w:b/>
                      <w:spacing w:val="-10"/>
                      <w:w w:val="85"/>
                      <w:sz w:val="15"/>
                    </w:rPr>
                    <w:t xml:space="preserve"> </w:t>
                  </w:r>
                  <w:r>
                    <w:rPr>
                      <w:rFonts w:ascii="Arial" w:hAnsi="Arial"/>
                      <w:b/>
                      <w:w w:val="85"/>
                      <w:sz w:val="15"/>
                    </w:rPr>
                    <w:t>R</w:t>
                  </w:r>
                  <w:r>
                    <w:rPr>
                      <w:rFonts w:ascii="Arial Black" w:hAnsi="Arial Black"/>
                      <w:w w:val="85"/>
                      <w:sz w:val="15"/>
                    </w:rPr>
                    <w:t>:</w:t>
                  </w:r>
                  <w:r>
                    <w:rPr>
                      <w:rFonts w:ascii="Arial Black" w:hAnsi="Arial Black"/>
                      <w:spacing w:val="-20"/>
                      <w:w w:val="85"/>
                      <w:sz w:val="15"/>
                    </w:rPr>
                    <w:t xml:space="preserve"> </w:t>
                  </w:r>
                  <w:r>
                    <w:rPr>
                      <w:rFonts w:ascii="Arial Black" w:hAnsi="Arial Black"/>
                      <w:w w:val="85"/>
                      <w:sz w:val="15"/>
                    </w:rPr>
                    <w:t>Conceptualization,</w:t>
                  </w:r>
                  <w:r>
                    <w:rPr>
                      <w:rFonts w:ascii="Arial Black" w:hAnsi="Arial Black"/>
                      <w:spacing w:val="-20"/>
                      <w:w w:val="85"/>
                      <w:sz w:val="15"/>
                    </w:rPr>
                    <w:t xml:space="preserve"> </w:t>
                  </w:r>
                  <w:r>
                    <w:rPr>
                      <w:rFonts w:ascii="Arial Black" w:hAnsi="Arial Black"/>
                      <w:w w:val="85"/>
                      <w:sz w:val="15"/>
                    </w:rPr>
                    <w:t>Writing</w:t>
                  </w:r>
                  <w:r>
                    <w:rPr>
                      <w:rFonts w:ascii="Arial Black" w:hAnsi="Arial Black"/>
                      <w:spacing w:val="-19"/>
                      <w:w w:val="85"/>
                      <w:sz w:val="15"/>
                    </w:rPr>
                    <w:t xml:space="preserve"> </w:t>
                  </w:r>
                  <w:r>
                    <w:rPr>
                      <w:rFonts w:ascii="Arial Black" w:hAnsi="Arial Black"/>
                      <w:w w:val="85"/>
                      <w:sz w:val="15"/>
                    </w:rPr>
                    <w:t>–</w:t>
                  </w:r>
                  <w:r>
                    <w:rPr>
                      <w:rFonts w:ascii="Arial Black" w:hAnsi="Arial Black"/>
                      <w:spacing w:val="-20"/>
                      <w:w w:val="85"/>
                      <w:sz w:val="15"/>
                    </w:rPr>
                    <w:t xml:space="preserve"> </w:t>
                  </w:r>
                  <w:r>
                    <w:rPr>
                      <w:rFonts w:ascii="Arial Black" w:hAnsi="Arial Black"/>
                      <w:w w:val="85"/>
                      <w:sz w:val="15"/>
                    </w:rPr>
                    <w:t>Original</w:t>
                  </w:r>
                  <w:r>
                    <w:rPr>
                      <w:rFonts w:ascii="Arial Black" w:hAnsi="Arial Black"/>
                      <w:spacing w:val="-20"/>
                      <w:w w:val="85"/>
                      <w:sz w:val="15"/>
                    </w:rPr>
                    <w:t xml:space="preserve"> </w:t>
                  </w:r>
                  <w:r>
                    <w:rPr>
                      <w:rFonts w:ascii="Arial Black" w:hAnsi="Arial Black"/>
                      <w:w w:val="85"/>
                      <w:sz w:val="15"/>
                    </w:rPr>
                    <w:t>Draft</w:t>
                  </w:r>
                  <w:r>
                    <w:rPr>
                      <w:rFonts w:ascii="Arial Black" w:hAnsi="Arial Black"/>
                      <w:spacing w:val="-19"/>
                      <w:w w:val="85"/>
                      <w:sz w:val="15"/>
                    </w:rPr>
                    <w:t xml:space="preserve"> </w:t>
                  </w:r>
                  <w:r>
                    <w:rPr>
                      <w:rFonts w:ascii="Arial Black" w:hAnsi="Arial Black"/>
                      <w:w w:val="85"/>
                      <w:sz w:val="15"/>
                    </w:rPr>
                    <w:t>Preparation;</w:t>
                  </w:r>
                  <w:r>
                    <w:rPr>
                      <w:rFonts w:ascii="Arial Black" w:hAnsi="Arial Black"/>
                      <w:spacing w:val="-18"/>
                      <w:w w:val="85"/>
                      <w:sz w:val="15"/>
                    </w:rPr>
                    <w:t xml:space="preserve"> </w:t>
                  </w:r>
                  <w:r>
                    <w:rPr>
                      <w:rFonts w:ascii="Arial" w:hAnsi="Arial"/>
                      <w:b/>
                      <w:w w:val="85"/>
                      <w:sz w:val="15"/>
                    </w:rPr>
                    <w:t>England</w:t>
                  </w:r>
                  <w:r>
                    <w:rPr>
                      <w:rFonts w:ascii="Arial" w:hAnsi="Arial"/>
                      <w:b/>
                      <w:spacing w:val="-10"/>
                      <w:w w:val="85"/>
                      <w:sz w:val="15"/>
                    </w:rPr>
                    <w:t xml:space="preserve"> </w:t>
                  </w:r>
                  <w:r>
                    <w:rPr>
                      <w:rFonts w:ascii="Arial" w:hAnsi="Arial"/>
                      <w:b/>
                      <w:w w:val="85"/>
                      <w:sz w:val="15"/>
                    </w:rPr>
                    <w:t>Kramer</w:t>
                  </w:r>
                  <w:r>
                    <w:rPr>
                      <w:rFonts w:ascii="Arial" w:hAnsi="Arial"/>
                      <w:b/>
                      <w:spacing w:val="-10"/>
                      <w:w w:val="85"/>
                      <w:sz w:val="15"/>
                    </w:rPr>
                    <w:t xml:space="preserve"> </w:t>
                  </w:r>
                  <w:r>
                    <w:rPr>
                      <w:rFonts w:ascii="Arial" w:hAnsi="Arial"/>
                      <w:b/>
                      <w:w w:val="85"/>
                      <w:sz w:val="15"/>
                    </w:rPr>
                    <w:t>A</w:t>
                  </w:r>
                  <w:r>
                    <w:rPr>
                      <w:rFonts w:ascii="Arial Black" w:hAnsi="Arial Black"/>
                      <w:w w:val="85"/>
                      <w:sz w:val="15"/>
                    </w:rPr>
                    <w:t>:</w:t>
                  </w:r>
                  <w:r>
                    <w:rPr>
                      <w:rFonts w:ascii="Arial Black" w:hAnsi="Arial Black"/>
                      <w:spacing w:val="-20"/>
                      <w:w w:val="85"/>
                      <w:sz w:val="15"/>
                    </w:rPr>
                    <w:t xml:space="preserve"> </w:t>
                  </w:r>
                  <w:r>
                    <w:rPr>
                      <w:rFonts w:ascii="Arial Black" w:hAnsi="Arial Black"/>
                      <w:w w:val="85"/>
                      <w:sz w:val="15"/>
                    </w:rPr>
                    <w:t xml:space="preserve">Investigation, </w:t>
                  </w:r>
                  <w:r>
                    <w:rPr>
                      <w:rFonts w:ascii="Arial Black" w:hAnsi="Arial Black"/>
                      <w:w w:val="95"/>
                      <w:sz w:val="15"/>
                    </w:rPr>
                    <w:t>Methodology,</w:t>
                  </w:r>
                  <w:r>
                    <w:rPr>
                      <w:rFonts w:ascii="Arial Black" w:hAnsi="Arial Black"/>
                      <w:spacing w:val="-18"/>
                      <w:w w:val="95"/>
                      <w:sz w:val="15"/>
                    </w:rPr>
                    <w:t xml:space="preserve"> </w:t>
                  </w:r>
                  <w:r>
                    <w:rPr>
                      <w:rFonts w:ascii="Arial Black" w:hAnsi="Arial Black"/>
                      <w:w w:val="95"/>
                      <w:sz w:val="15"/>
                    </w:rPr>
                    <w:t>Writing</w:t>
                  </w:r>
                  <w:r>
                    <w:rPr>
                      <w:rFonts w:ascii="Arial Black" w:hAnsi="Arial Black"/>
                      <w:spacing w:val="-18"/>
                      <w:w w:val="95"/>
                      <w:sz w:val="15"/>
                    </w:rPr>
                    <w:t xml:space="preserve"> </w:t>
                  </w:r>
                  <w:r>
                    <w:rPr>
                      <w:rFonts w:ascii="Arial Black" w:hAnsi="Arial Black"/>
                      <w:w w:val="95"/>
                      <w:sz w:val="15"/>
                    </w:rPr>
                    <w:t>–</w:t>
                  </w:r>
                  <w:r>
                    <w:rPr>
                      <w:rFonts w:ascii="Arial Black" w:hAnsi="Arial Black"/>
                      <w:spacing w:val="-18"/>
                      <w:w w:val="95"/>
                      <w:sz w:val="15"/>
                    </w:rPr>
                    <w:t xml:space="preserve"> </w:t>
                  </w:r>
                  <w:r>
                    <w:rPr>
                      <w:rFonts w:ascii="Arial Black" w:hAnsi="Arial Black"/>
                      <w:w w:val="95"/>
                      <w:sz w:val="15"/>
                    </w:rPr>
                    <w:t>Original</w:t>
                  </w:r>
                  <w:r>
                    <w:rPr>
                      <w:rFonts w:ascii="Arial Black" w:hAnsi="Arial Black"/>
                      <w:spacing w:val="-18"/>
                      <w:w w:val="95"/>
                      <w:sz w:val="15"/>
                    </w:rPr>
                    <w:t xml:space="preserve"> </w:t>
                  </w:r>
                  <w:r>
                    <w:rPr>
                      <w:rFonts w:ascii="Arial Black" w:hAnsi="Arial Black"/>
                      <w:w w:val="95"/>
                      <w:sz w:val="15"/>
                    </w:rPr>
                    <w:t>Draft</w:t>
                  </w:r>
                  <w:r>
                    <w:rPr>
                      <w:rFonts w:ascii="Arial Black" w:hAnsi="Arial Black"/>
                      <w:spacing w:val="-18"/>
                      <w:w w:val="95"/>
                      <w:sz w:val="15"/>
                    </w:rPr>
                    <w:t xml:space="preserve"> </w:t>
                  </w:r>
                  <w:r>
                    <w:rPr>
                      <w:rFonts w:ascii="Arial Black" w:hAnsi="Arial Black"/>
                      <w:w w:val="95"/>
                      <w:sz w:val="15"/>
                    </w:rPr>
                    <w:t>Preparation,</w:t>
                  </w:r>
                  <w:r>
                    <w:rPr>
                      <w:rFonts w:ascii="Arial Black" w:hAnsi="Arial Black"/>
                      <w:spacing w:val="-18"/>
                      <w:w w:val="95"/>
                      <w:sz w:val="15"/>
                    </w:rPr>
                    <w:t xml:space="preserve"> </w:t>
                  </w:r>
                  <w:r>
                    <w:rPr>
                      <w:rFonts w:ascii="Arial Black" w:hAnsi="Arial Black"/>
                      <w:w w:val="95"/>
                      <w:sz w:val="15"/>
                    </w:rPr>
                    <w:t>Writing</w:t>
                  </w:r>
                  <w:r>
                    <w:rPr>
                      <w:rFonts w:ascii="Arial Black" w:hAnsi="Arial Black"/>
                      <w:spacing w:val="-18"/>
                      <w:w w:val="95"/>
                      <w:sz w:val="15"/>
                    </w:rPr>
                    <w:t xml:space="preserve"> </w:t>
                  </w:r>
                  <w:r>
                    <w:rPr>
                      <w:rFonts w:ascii="Arial Black" w:hAnsi="Arial Black"/>
                      <w:w w:val="95"/>
                      <w:sz w:val="15"/>
                    </w:rPr>
                    <w:t>–</w:t>
                  </w:r>
                  <w:r>
                    <w:rPr>
                      <w:rFonts w:ascii="Arial Black" w:hAnsi="Arial Black"/>
                      <w:spacing w:val="-18"/>
                      <w:w w:val="95"/>
                      <w:sz w:val="15"/>
                    </w:rPr>
                    <w:t xml:space="preserve"> </w:t>
                  </w:r>
                  <w:r>
                    <w:rPr>
                      <w:rFonts w:ascii="Arial Black" w:hAnsi="Arial Black"/>
                      <w:w w:val="95"/>
                      <w:sz w:val="15"/>
                    </w:rPr>
                    <w:t>Review</w:t>
                  </w:r>
                  <w:r>
                    <w:rPr>
                      <w:rFonts w:ascii="Arial Black" w:hAnsi="Arial Black"/>
                      <w:spacing w:val="-18"/>
                      <w:w w:val="95"/>
                      <w:sz w:val="15"/>
                    </w:rPr>
                    <w:t xml:space="preserve"> </w:t>
                  </w:r>
                  <w:r>
                    <w:rPr>
                      <w:rFonts w:ascii="Arial Black" w:hAnsi="Arial Black"/>
                      <w:w w:val="95"/>
                      <w:sz w:val="15"/>
                    </w:rPr>
                    <w:t>&amp;</w:t>
                  </w:r>
                  <w:r>
                    <w:rPr>
                      <w:rFonts w:ascii="Arial Black" w:hAnsi="Arial Black"/>
                      <w:spacing w:val="-18"/>
                      <w:w w:val="95"/>
                      <w:sz w:val="15"/>
                    </w:rPr>
                    <w:t xml:space="preserve"> </w:t>
                  </w:r>
                  <w:r>
                    <w:rPr>
                      <w:rFonts w:ascii="Arial Black" w:hAnsi="Arial Black"/>
                      <w:w w:val="95"/>
                      <w:sz w:val="15"/>
                    </w:rPr>
                    <w:t>Editing</w:t>
                  </w:r>
                </w:p>
                <w:p w14:paraId="7396513A" w14:textId="77777777" w:rsidR="00251D60" w:rsidRDefault="00251D60">
                  <w:pPr>
                    <w:spacing w:before="59"/>
                    <w:ind w:left="144"/>
                    <w:rPr>
                      <w:rFonts w:ascii="Arial Black"/>
                      <w:sz w:val="15"/>
                    </w:rPr>
                  </w:pPr>
                  <w:r>
                    <w:rPr>
                      <w:rFonts w:ascii="Arial"/>
                      <w:b/>
                      <w:w w:val="95"/>
                      <w:sz w:val="15"/>
                    </w:rPr>
                    <w:t xml:space="preserve">Competing interests: </w:t>
                  </w:r>
                  <w:r>
                    <w:rPr>
                      <w:rFonts w:ascii="Arial Black"/>
                      <w:w w:val="95"/>
                      <w:sz w:val="15"/>
                    </w:rPr>
                    <w:t>No competing interests were disclosed.</w:t>
                  </w:r>
                </w:p>
                <w:p w14:paraId="68B70B17" w14:textId="77777777" w:rsidR="00251D60" w:rsidRDefault="00251D60">
                  <w:pPr>
                    <w:spacing w:before="70" w:line="220" w:lineRule="auto"/>
                    <w:ind w:left="144" w:right="16"/>
                    <w:rPr>
                      <w:rFonts w:ascii="Arial Black" w:hAnsi="Arial Black"/>
                      <w:sz w:val="15"/>
                    </w:rPr>
                  </w:pPr>
                  <w:r>
                    <w:rPr>
                      <w:rFonts w:ascii="Arial" w:hAnsi="Arial"/>
                      <w:b/>
                      <w:w w:val="85"/>
                      <w:sz w:val="15"/>
                    </w:rPr>
                    <w:t xml:space="preserve">Grant information: </w:t>
                  </w:r>
                  <w:r>
                    <w:rPr>
                      <w:rFonts w:ascii="Arial Black" w:hAnsi="Arial Black"/>
                      <w:w w:val="85"/>
                      <w:sz w:val="15"/>
                    </w:rPr>
                    <w:t>This work is supported by the Bill and Melinda Gates Foundation [OPP1161329]. The AIDS Vaccine Advocacy Coalition’s (AVAC)</w:t>
                  </w:r>
                  <w:r>
                    <w:rPr>
                      <w:rFonts w:ascii="Arial Black" w:hAnsi="Arial Black"/>
                      <w:spacing w:val="-29"/>
                      <w:w w:val="85"/>
                      <w:sz w:val="15"/>
                    </w:rPr>
                    <w:t xml:space="preserve"> </w:t>
                  </w:r>
                  <w:r>
                    <w:rPr>
                      <w:rFonts w:ascii="Arial Black" w:hAnsi="Arial Black"/>
                      <w:w w:val="85"/>
                      <w:sz w:val="15"/>
                    </w:rPr>
                    <w:t>product</w:t>
                  </w:r>
                  <w:r>
                    <w:rPr>
                      <w:rFonts w:ascii="Arial Black" w:hAnsi="Arial Black"/>
                      <w:spacing w:val="-29"/>
                      <w:w w:val="85"/>
                      <w:sz w:val="15"/>
                    </w:rPr>
                    <w:t xml:space="preserve"> </w:t>
                  </w:r>
                  <w:r>
                    <w:rPr>
                      <w:rFonts w:ascii="Arial Black" w:hAnsi="Arial Black"/>
                      <w:w w:val="85"/>
                      <w:sz w:val="15"/>
                    </w:rPr>
                    <w:t>introduction</w:t>
                  </w:r>
                  <w:r>
                    <w:rPr>
                      <w:rFonts w:ascii="Arial Black" w:hAnsi="Arial Black"/>
                      <w:spacing w:val="-29"/>
                      <w:w w:val="85"/>
                      <w:sz w:val="15"/>
                    </w:rPr>
                    <w:t xml:space="preserve"> </w:t>
                  </w:r>
                  <w:r>
                    <w:rPr>
                      <w:rFonts w:ascii="Arial Black" w:hAnsi="Arial Black"/>
                      <w:w w:val="85"/>
                      <w:sz w:val="15"/>
                    </w:rPr>
                    <w:t>and</w:t>
                  </w:r>
                  <w:r>
                    <w:rPr>
                      <w:rFonts w:ascii="Arial Black" w:hAnsi="Arial Black"/>
                      <w:spacing w:val="-29"/>
                      <w:w w:val="85"/>
                      <w:sz w:val="15"/>
                    </w:rPr>
                    <w:t xml:space="preserve"> </w:t>
                  </w:r>
                  <w:r>
                    <w:rPr>
                      <w:rFonts w:ascii="Arial Black" w:hAnsi="Arial Black"/>
                      <w:w w:val="85"/>
                      <w:sz w:val="15"/>
                    </w:rPr>
                    <w:t>access</w:t>
                  </w:r>
                  <w:r>
                    <w:rPr>
                      <w:rFonts w:ascii="Arial Black" w:hAnsi="Arial Black"/>
                      <w:spacing w:val="-28"/>
                      <w:w w:val="85"/>
                      <w:sz w:val="15"/>
                    </w:rPr>
                    <w:t xml:space="preserve"> </w:t>
                  </w:r>
                  <w:r>
                    <w:rPr>
                      <w:rFonts w:ascii="Arial Black" w:hAnsi="Arial Black"/>
                      <w:w w:val="85"/>
                      <w:sz w:val="15"/>
                    </w:rPr>
                    <w:t>efforts</w:t>
                  </w:r>
                  <w:r>
                    <w:rPr>
                      <w:rFonts w:ascii="Arial Black" w:hAnsi="Arial Black"/>
                      <w:spacing w:val="-29"/>
                      <w:w w:val="85"/>
                      <w:sz w:val="15"/>
                    </w:rPr>
                    <w:t xml:space="preserve"> </w:t>
                  </w:r>
                  <w:r>
                    <w:rPr>
                      <w:rFonts w:ascii="Arial Black" w:hAnsi="Arial Black"/>
                      <w:w w:val="85"/>
                      <w:sz w:val="15"/>
                    </w:rPr>
                    <w:t>are</w:t>
                  </w:r>
                  <w:r>
                    <w:rPr>
                      <w:rFonts w:ascii="Arial Black" w:hAnsi="Arial Black"/>
                      <w:spacing w:val="-29"/>
                      <w:w w:val="85"/>
                      <w:sz w:val="15"/>
                    </w:rPr>
                    <w:t xml:space="preserve"> </w:t>
                  </w:r>
                  <w:r>
                    <w:rPr>
                      <w:rFonts w:ascii="Arial Black" w:hAnsi="Arial Black"/>
                      <w:w w:val="85"/>
                      <w:sz w:val="15"/>
                    </w:rPr>
                    <w:t>supported</w:t>
                  </w:r>
                  <w:r>
                    <w:rPr>
                      <w:rFonts w:ascii="Arial Black" w:hAnsi="Arial Black"/>
                      <w:spacing w:val="-29"/>
                      <w:w w:val="85"/>
                      <w:sz w:val="15"/>
                    </w:rPr>
                    <w:t xml:space="preserve"> </w:t>
                  </w:r>
                  <w:r>
                    <w:rPr>
                      <w:rFonts w:ascii="Arial Black" w:hAnsi="Arial Black"/>
                      <w:w w:val="85"/>
                      <w:sz w:val="15"/>
                    </w:rPr>
                    <w:t>through</w:t>
                  </w:r>
                  <w:r>
                    <w:rPr>
                      <w:rFonts w:ascii="Arial Black" w:hAnsi="Arial Black"/>
                      <w:spacing w:val="-28"/>
                      <w:w w:val="85"/>
                      <w:sz w:val="15"/>
                    </w:rPr>
                    <w:t xml:space="preserve"> </w:t>
                  </w:r>
                  <w:r>
                    <w:rPr>
                      <w:rFonts w:ascii="Arial Black" w:hAnsi="Arial Black"/>
                      <w:w w:val="85"/>
                      <w:sz w:val="15"/>
                    </w:rPr>
                    <w:t>grants</w:t>
                  </w:r>
                  <w:r>
                    <w:rPr>
                      <w:rFonts w:ascii="Arial Black" w:hAnsi="Arial Black"/>
                      <w:spacing w:val="-29"/>
                      <w:w w:val="85"/>
                      <w:sz w:val="15"/>
                    </w:rPr>
                    <w:t xml:space="preserve"> </w:t>
                  </w:r>
                  <w:r>
                    <w:rPr>
                      <w:rFonts w:ascii="Arial Black" w:hAnsi="Arial Black"/>
                      <w:w w:val="85"/>
                      <w:sz w:val="15"/>
                    </w:rPr>
                    <w:t>from</w:t>
                  </w:r>
                  <w:r>
                    <w:rPr>
                      <w:rFonts w:ascii="Arial Black" w:hAnsi="Arial Black"/>
                      <w:spacing w:val="-29"/>
                      <w:w w:val="85"/>
                      <w:sz w:val="15"/>
                    </w:rPr>
                    <w:t xml:space="preserve"> </w:t>
                  </w:r>
                  <w:r>
                    <w:rPr>
                      <w:rFonts w:ascii="Arial Black" w:hAnsi="Arial Black"/>
                      <w:w w:val="85"/>
                      <w:sz w:val="15"/>
                    </w:rPr>
                    <w:t>the</w:t>
                  </w:r>
                  <w:r>
                    <w:rPr>
                      <w:rFonts w:ascii="Arial Black" w:hAnsi="Arial Black"/>
                      <w:spacing w:val="-29"/>
                      <w:w w:val="85"/>
                      <w:sz w:val="15"/>
                    </w:rPr>
                    <w:t xml:space="preserve"> </w:t>
                  </w:r>
                  <w:r>
                    <w:rPr>
                      <w:rFonts w:ascii="Arial Black" w:hAnsi="Arial Black"/>
                      <w:w w:val="85"/>
                      <w:sz w:val="15"/>
                    </w:rPr>
                    <w:t>Bill</w:t>
                  </w:r>
                  <w:r>
                    <w:rPr>
                      <w:rFonts w:ascii="Arial Black" w:hAnsi="Arial Black"/>
                      <w:spacing w:val="-28"/>
                      <w:w w:val="85"/>
                      <w:sz w:val="15"/>
                    </w:rPr>
                    <w:t xml:space="preserve"> </w:t>
                  </w:r>
                  <w:r>
                    <w:rPr>
                      <w:rFonts w:ascii="Arial Black" w:hAnsi="Arial Black"/>
                      <w:w w:val="85"/>
                      <w:sz w:val="15"/>
                    </w:rPr>
                    <w:t>and</w:t>
                  </w:r>
                  <w:r>
                    <w:rPr>
                      <w:rFonts w:ascii="Arial Black" w:hAnsi="Arial Black"/>
                      <w:spacing w:val="-29"/>
                      <w:w w:val="85"/>
                      <w:sz w:val="15"/>
                    </w:rPr>
                    <w:t xml:space="preserve"> </w:t>
                  </w:r>
                  <w:r>
                    <w:rPr>
                      <w:rFonts w:ascii="Arial Black" w:hAnsi="Arial Black"/>
                      <w:w w:val="85"/>
                      <w:sz w:val="15"/>
                    </w:rPr>
                    <w:t>Melinda</w:t>
                  </w:r>
                  <w:r>
                    <w:rPr>
                      <w:rFonts w:ascii="Arial Black" w:hAnsi="Arial Black"/>
                      <w:spacing w:val="-29"/>
                      <w:w w:val="85"/>
                      <w:sz w:val="15"/>
                    </w:rPr>
                    <w:t xml:space="preserve"> </w:t>
                  </w:r>
                  <w:r>
                    <w:rPr>
                      <w:rFonts w:ascii="Arial Black" w:hAnsi="Arial Black"/>
                      <w:w w:val="85"/>
                      <w:sz w:val="15"/>
                    </w:rPr>
                    <w:t>Gates</w:t>
                  </w:r>
                  <w:r>
                    <w:rPr>
                      <w:rFonts w:ascii="Arial Black" w:hAnsi="Arial Black"/>
                      <w:spacing w:val="-29"/>
                      <w:w w:val="85"/>
                      <w:sz w:val="15"/>
                    </w:rPr>
                    <w:t xml:space="preserve"> </w:t>
                  </w:r>
                  <w:r>
                    <w:rPr>
                      <w:rFonts w:ascii="Arial Black" w:hAnsi="Arial Black"/>
                      <w:w w:val="85"/>
                      <w:sz w:val="15"/>
                    </w:rPr>
                    <w:t>Foundation,</w:t>
                  </w:r>
                  <w:r>
                    <w:rPr>
                      <w:rFonts w:ascii="Arial Black" w:hAnsi="Arial Black"/>
                      <w:spacing w:val="-28"/>
                      <w:w w:val="85"/>
                      <w:sz w:val="15"/>
                    </w:rPr>
                    <w:t xml:space="preserve"> </w:t>
                  </w:r>
                  <w:r>
                    <w:rPr>
                      <w:rFonts w:ascii="Arial Black" w:hAnsi="Arial Black"/>
                      <w:w w:val="85"/>
                      <w:sz w:val="15"/>
                    </w:rPr>
                    <w:t>via</w:t>
                  </w:r>
                  <w:r>
                    <w:rPr>
                      <w:rFonts w:ascii="Arial Black" w:hAnsi="Arial Black"/>
                      <w:spacing w:val="-29"/>
                      <w:w w:val="85"/>
                      <w:sz w:val="15"/>
                    </w:rPr>
                    <w:t xml:space="preserve"> </w:t>
                  </w:r>
                  <w:r>
                    <w:rPr>
                      <w:rFonts w:ascii="Arial Black" w:hAnsi="Arial Black"/>
                      <w:w w:val="85"/>
                      <w:sz w:val="15"/>
                    </w:rPr>
                    <w:t>the</w:t>
                  </w:r>
                  <w:r>
                    <w:rPr>
                      <w:rFonts w:ascii="Arial Black" w:hAnsi="Arial Black"/>
                      <w:spacing w:val="-29"/>
                      <w:w w:val="85"/>
                      <w:sz w:val="15"/>
                    </w:rPr>
                    <w:t xml:space="preserve"> </w:t>
                  </w:r>
                  <w:r>
                    <w:rPr>
                      <w:rFonts w:ascii="Arial Black" w:hAnsi="Arial Black"/>
                      <w:w w:val="85"/>
                      <w:sz w:val="15"/>
                    </w:rPr>
                    <w:t>HIV</w:t>
                  </w:r>
                  <w:r>
                    <w:rPr>
                      <w:rFonts w:ascii="Arial Black" w:hAnsi="Arial Black"/>
                      <w:spacing w:val="-29"/>
                      <w:w w:val="85"/>
                      <w:sz w:val="15"/>
                    </w:rPr>
                    <w:t xml:space="preserve"> </w:t>
                  </w:r>
                  <w:r>
                    <w:rPr>
                      <w:rFonts w:ascii="Arial Black" w:hAnsi="Arial Black"/>
                      <w:w w:val="85"/>
                      <w:sz w:val="15"/>
                    </w:rPr>
                    <w:t>Prevention Market</w:t>
                  </w:r>
                  <w:r>
                    <w:rPr>
                      <w:rFonts w:ascii="Arial Black" w:hAnsi="Arial Black"/>
                      <w:spacing w:val="-25"/>
                      <w:w w:val="85"/>
                      <w:sz w:val="15"/>
                    </w:rPr>
                    <w:t xml:space="preserve"> </w:t>
                  </w:r>
                  <w:r>
                    <w:rPr>
                      <w:rFonts w:ascii="Arial Black" w:hAnsi="Arial Black"/>
                      <w:w w:val="85"/>
                      <w:sz w:val="15"/>
                    </w:rPr>
                    <w:t>Manager</w:t>
                  </w:r>
                  <w:r>
                    <w:rPr>
                      <w:rFonts w:ascii="Arial Black" w:hAnsi="Arial Black"/>
                      <w:spacing w:val="-25"/>
                      <w:w w:val="85"/>
                      <w:sz w:val="15"/>
                    </w:rPr>
                    <w:t xml:space="preserve"> </w:t>
                  </w:r>
                  <w:r>
                    <w:rPr>
                      <w:rFonts w:ascii="Arial Black" w:hAnsi="Arial Black"/>
                      <w:w w:val="85"/>
                      <w:sz w:val="15"/>
                    </w:rPr>
                    <w:t>grant</w:t>
                  </w:r>
                  <w:r>
                    <w:rPr>
                      <w:rFonts w:ascii="Arial Black" w:hAnsi="Arial Black"/>
                      <w:spacing w:val="-25"/>
                      <w:w w:val="85"/>
                      <w:sz w:val="15"/>
                    </w:rPr>
                    <w:t xml:space="preserve"> </w:t>
                  </w:r>
                  <w:r>
                    <w:rPr>
                      <w:rFonts w:ascii="Arial Black" w:hAnsi="Arial Black"/>
                      <w:w w:val="85"/>
                      <w:sz w:val="15"/>
                    </w:rPr>
                    <w:t>agreement</w:t>
                  </w:r>
                  <w:r>
                    <w:rPr>
                      <w:rFonts w:ascii="Arial Black" w:hAnsi="Arial Black"/>
                      <w:spacing w:val="-25"/>
                      <w:w w:val="85"/>
                      <w:sz w:val="15"/>
                    </w:rPr>
                    <w:t xml:space="preserve"> </w:t>
                  </w:r>
                  <w:r>
                    <w:rPr>
                      <w:rFonts w:ascii="Arial Black" w:hAnsi="Arial Black"/>
                      <w:w w:val="85"/>
                      <w:sz w:val="15"/>
                    </w:rPr>
                    <w:t>[OPP1135316],</w:t>
                  </w:r>
                  <w:r>
                    <w:rPr>
                      <w:rFonts w:ascii="Arial Black" w:hAnsi="Arial Black"/>
                      <w:spacing w:val="-25"/>
                      <w:w w:val="85"/>
                      <w:sz w:val="15"/>
                    </w:rPr>
                    <w:t xml:space="preserve"> </w:t>
                  </w:r>
                  <w:r>
                    <w:rPr>
                      <w:rFonts w:ascii="Arial Black" w:hAnsi="Arial Black"/>
                      <w:w w:val="85"/>
                      <w:sz w:val="15"/>
                    </w:rPr>
                    <w:t>and</w:t>
                  </w:r>
                  <w:r>
                    <w:rPr>
                      <w:rFonts w:ascii="Arial Black" w:hAnsi="Arial Black"/>
                      <w:spacing w:val="-25"/>
                      <w:w w:val="85"/>
                      <w:sz w:val="15"/>
                    </w:rPr>
                    <w:t xml:space="preserve"> </w:t>
                  </w:r>
                  <w:r>
                    <w:rPr>
                      <w:rFonts w:ascii="Arial Black" w:hAnsi="Arial Black"/>
                      <w:w w:val="85"/>
                      <w:sz w:val="15"/>
                    </w:rPr>
                    <w:t>by</w:t>
                  </w:r>
                  <w:r>
                    <w:rPr>
                      <w:rFonts w:ascii="Arial Black" w:hAnsi="Arial Black"/>
                      <w:spacing w:val="-25"/>
                      <w:w w:val="85"/>
                      <w:sz w:val="15"/>
                    </w:rPr>
                    <w:t xml:space="preserve"> </w:t>
                  </w:r>
                  <w:r>
                    <w:rPr>
                      <w:rFonts w:ascii="Arial Black" w:hAnsi="Arial Black"/>
                      <w:w w:val="85"/>
                      <w:sz w:val="15"/>
                    </w:rPr>
                    <w:t>the</w:t>
                  </w:r>
                  <w:r>
                    <w:rPr>
                      <w:rFonts w:ascii="Arial Black" w:hAnsi="Arial Black"/>
                      <w:spacing w:val="-25"/>
                      <w:w w:val="85"/>
                      <w:sz w:val="15"/>
                    </w:rPr>
                    <w:t xml:space="preserve"> </w:t>
                  </w:r>
                  <w:r>
                    <w:rPr>
                      <w:rFonts w:ascii="Arial Black" w:hAnsi="Arial Black"/>
                      <w:w w:val="85"/>
                      <w:sz w:val="15"/>
                    </w:rPr>
                    <w:t>generous</w:t>
                  </w:r>
                  <w:r>
                    <w:rPr>
                      <w:rFonts w:ascii="Arial Black" w:hAnsi="Arial Black"/>
                      <w:spacing w:val="-24"/>
                      <w:w w:val="85"/>
                      <w:sz w:val="15"/>
                    </w:rPr>
                    <w:t xml:space="preserve"> </w:t>
                  </w:r>
                  <w:r>
                    <w:rPr>
                      <w:rFonts w:ascii="Arial Black" w:hAnsi="Arial Black"/>
                      <w:w w:val="85"/>
                      <w:sz w:val="15"/>
                    </w:rPr>
                    <w:t>support</w:t>
                  </w:r>
                  <w:r>
                    <w:rPr>
                      <w:rFonts w:ascii="Arial Black" w:hAnsi="Arial Black"/>
                      <w:spacing w:val="-25"/>
                      <w:w w:val="85"/>
                      <w:sz w:val="15"/>
                    </w:rPr>
                    <w:t xml:space="preserve"> </w:t>
                  </w:r>
                  <w:r>
                    <w:rPr>
                      <w:rFonts w:ascii="Arial Black" w:hAnsi="Arial Black"/>
                      <w:w w:val="85"/>
                      <w:sz w:val="15"/>
                    </w:rPr>
                    <w:t>of</w:t>
                  </w:r>
                  <w:r>
                    <w:rPr>
                      <w:rFonts w:ascii="Arial Black" w:hAnsi="Arial Black"/>
                      <w:spacing w:val="-25"/>
                      <w:w w:val="85"/>
                      <w:sz w:val="15"/>
                    </w:rPr>
                    <w:t xml:space="preserve"> </w:t>
                  </w:r>
                  <w:r>
                    <w:rPr>
                      <w:rFonts w:ascii="Arial Black" w:hAnsi="Arial Black"/>
                      <w:w w:val="85"/>
                      <w:sz w:val="15"/>
                    </w:rPr>
                    <w:t>the</w:t>
                  </w:r>
                  <w:r>
                    <w:rPr>
                      <w:rFonts w:ascii="Arial Black" w:hAnsi="Arial Black"/>
                      <w:spacing w:val="-25"/>
                      <w:w w:val="85"/>
                      <w:sz w:val="15"/>
                    </w:rPr>
                    <w:t xml:space="preserve"> </w:t>
                  </w:r>
                  <w:r>
                    <w:rPr>
                      <w:rFonts w:ascii="Arial Black" w:hAnsi="Arial Black"/>
                      <w:w w:val="85"/>
                      <w:sz w:val="15"/>
                    </w:rPr>
                    <w:t>American</w:t>
                  </w:r>
                  <w:r>
                    <w:rPr>
                      <w:rFonts w:ascii="Arial Black" w:hAnsi="Arial Black"/>
                      <w:spacing w:val="-25"/>
                      <w:w w:val="85"/>
                      <w:sz w:val="15"/>
                    </w:rPr>
                    <w:t xml:space="preserve"> </w:t>
                  </w:r>
                  <w:r>
                    <w:rPr>
                      <w:rFonts w:ascii="Arial Black" w:hAnsi="Arial Black"/>
                      <w:w w:val="85"/>
                      <w:sz w:val="15"/>
                    </w:rPr>
                    <w:t>people</w:t>
                  </w:r>
                  <w:r>
                    <w:rPr>
                      <w:rFonts w:ascii="Arial Black" w:hAnsi="Arial Black"/>
                      <w:spacing w:val="-25"/>
                      <w:w w:val="85"/>
                      <w:sz w:val="15"/>
                    </w:rPr>
                    <w:t xml:space="preserve"> </w:t>
                  </w:r>
                  <w:r>
                    <w:rPr>
                      <w:rFonts w:ascii="Arial Black" w:hAnsi="Arial Black"/>
                      <w:w w:val="85"/>
                      <w:sz w:val="15"/>
                    </w:rPr>
                    <w:t>through</w:t>
                  </w:r>
                  <w:r>
                    <w:rPr>
                      <w:rFonts w:ascii="Arial Black" w:hAnsi="Arial Black"/>
                      <w:spacing w:val="-25"/>
                      <w:w w:val="85"/>
                      <w:sz w:val="15"/>
                    </w:rPr>
                    <w:t xml:space="preserve"> </w:t>
                  </w:r>
                  <w:r>
                    <w:rPr>
                      <w:rFonts w:ascii="Arial Black" w:hAnsi="Arial Black"/>
                      <w:w w:val="85"/>
                      <w:sz w:val="15"/>
                    </w:rPr>
                    <w:t>the</w:t>
                  </w:r>
                  <w:r>
                    <w:rPr>
                      <w:rFonts w:ascii="Arial Black" w:hAnsi="Arial Black"/>
                      <w:spacing w:val="-25"/>
                      <w:w w:val="85"/>
                      <w:sz w:val="15"/>
                    </w:rPr>
                    <w:t xml:space="preserve"> </w:t>
                  </w:r>
                  <w:r>
                    <w:rPr>
                      <w:rFonts w:ascii="Arial Black" w:hAnsi="Arial Black"/>
                      <w:w w:val="85"/>
                      <w:sz w:val="15"/>
                    </w:rPr>
                    <w:t>U.S.</w:t>
                  </w:r>
                  <w:r>
                    <w:rPr>
                      <w:rFonts w:ascii="Arial Black" w:hAnsi="Arial Black"/>
                      <w:spacing w:val="-24"/>
                      <w:w w:val="85"/>
                      <w:sz w:val="15"/>
                    </w:rPr>
                    <w:t xml:space="preserve"> </w:t>
                  </w:r>
                  <w:r>
                    <w:rPr>
                      <w:rFonts w:ascii="Arial Black" w:hAnsi="Arial Black"/>
                      <w:w w:val="85"/>
                      <w:sz w:val="15"/>
                    </w:rPr>
                    <w:t>President’s</w:t>
                  </w:r>
                  <w:r>
                    <w:rPr>
                      <w:rFonts w:ascii="Arial Black" w:hAnsi="Arial Black"/>
                      <w:spacing w:val="-25"/>
                      <w:w w:val="85"/>
                      <w:sz w:val="15"/>
                    </w:rPr>
                    <w:t xml:space="preserve"> </w:t>
                  </w:r>
                  <w:r>
                    <w:rPr>
                      <w:rFonts w:ascii="Arial Black" w:hAnsi="Arial Black"/>
                      <w:w w:val="85"/>
                      <w:sz w:val="15"/>
                    </w:rPr>
                    <w:t>Emergency Plan</w:t>
                  </w:r>
                  <w:r>
                    <w:rPr>
                      <w:rFonts w:ascii="Arial Black" w:hAnsi="Arial Black"/>
                      <w:spacing w:val="-25"/>
                      <w:w w:val="85"/>
                      <w:sz w:val="15"/>
                    </w:rPr>
                    <w:t xml:space="preserve"> </w:t>
                  </w:r>
                  <w:r>
                    <w:rPr>
                      <w:rFonts w:ascii="Arial Black" w:hAnsi="Arial Black"/>
                      <w:w w:val="85"/>
                      <w:sz w:val="15"/>
                    </w:rPr>
                    <w:t>for</w:t>
                  </w:r>
                  <w:r>
                    <w:rPr>
                      <w:rFonts w:ascii="Arial Black" w:hAnsi="Arial Black"/>
                      <w:spacing w:val="-25"/>
                      <w:w w:val="85"/>
                      <w:sz w:val="15"/>
                    </w:rPr>
                    <w:t xml:space="preserve"> </w:t>
                  </w:r>
                  <w:r>
                    <w:rPr>
                      <w:rFonts w:ascii="Arial Black" w:hAnsi="Arial Black"/>
                      <w:w w:val="85"/>
                      <w:sz w:val="15"/>
                    </w:rPr>
                    <w:t>AIDS</w:t>
                  </w:r>
                  <w:r>
                    <w:rPr>
                      <w:rFonts w:ascii="Arial Black" w:hAnsi="Arial Black"/>
                      <w:spacing w:val="-25"/>
                      <w:w w:val="85"/>
                      <w:sz w:val="15"/>
                    </w:rPr>
                    <w:t xml:space="preserve"> </w:t>
                  </w:r>
                  <w:r>
                    <w:rPr>
                      <w:rFonts w:ascii="Arial Black" w:hAnsi="Arial Black"/>
                      <w:w w:val="85"/>
                      <w:sz w:val="15"/>
                    </w:rPr>
                    <w:t>Relief</w:t>
                  </w:r>
                  <w:r>
                    <w:rPr>
                      <w:rFonts w:ascii="Arial Black" w:hAnsi="Arial Black"/>
                      <w:spacing w:val="-25"/>
                      <w:w w:val="85"/>
                      <w:sz w:val="15"/>
                    </w:rPr>
                    <w:t xml:space="preserve"> </w:t>
                  </w:r>
                  <w:r>
                    <w:rPr>
                      <w:rFonts w:ascii="Arial Black" w:hAnsi="Arial Black"/>
                      <w:w w:val="85"/>
                      <w:sz w:val="15"/>
                    </w:rPr>
                    <w:t>(PEPFAR)</w:t>
                  </w:r>
                  <w:r>
                    <w:rPr>
                      <w:rFonts w:ascii="Arial Black" w:hAnsi="Arial Black"/>
                      <w:spacing w:val="-25"/>
                      <w:w w:val="85"/>
                      <w:sz w:val="15"/>
                    </w:rPr>
                    <w:t xml:space="preserve"> </w:t>
                  </w:r>
                  <w:r>
                    <w:rPr>
                      <w:rFonts w:ascii="Arial Black" w:hAnsi="Arial Black"/>
                      <w:w w:val="85"/>
                      <w:sz w:val="15"/>
                    </w:rPr>
                    <w:t>and</w:t>
                  </w:r>
                  <w:r>
                    <w:rPr>
                      <w:rFonts w:ascii="Arial Black" w:hAnsi="Arial Black"/>
                      <w:spacing w:val="-25"/>
                      <w:w w:val="85"/>
                      <w:sz w:val="15"/>
                    </w:rPr>
                    <w:t xml:space="preserve"> </w:t>
                  </w:r>
                  <w:r>
                    <w:rPr>
                      <w:rFonts w:ascii="Arial Black" w:hAnsi="Arial Black"/>
                      <w:w w:val="85"/>
                      <w:sz w:val="15"/>
                    </w:rPr>
                    <w:t>the</w:t>
                  </w:r>
                  <w:r>
                    <w:rPr>
                      <w:rFonts w:ascii="Arial Black" w:hAnsi="Arial Black"/>
                      <w:spacing w:val="-25"/>
                      <w:w w:val="85"/>
                      <w:sz w:val="15"/>
                    </w:rPr>
                    <w:t xml:space="preserve"> </w:t>
                  </w:r>
                  <w:r>
                    <w:rPr>
                      <w:rFonts w:ascii="Arial Black" w:hAnsi="Arial Black"/>
                      <w:w w:val="85"/>
                      <w:sz w:val="15"/>
                    </w:rPr>
                    <w:t>U.S.</w:t>
                  </w:r>
                  <w:r>
                    <w:rPr>
                      <w:rFonts w:ascii="Arial Black" w:hAnsi="Arial Black"/>
                      <w:spacing w:val="-25"/>
                      <w:w w:val="85"/>
                      <w:sz w:val="15"/>
                    </w:rPr>
                    <w:t xml:space="preserve"> </w:t>
                  </w:r>
                  <w:r>
                    <w:rPr>
                      <w:rFonts w:ascii="Arial Black" w:hAnsi="Arial Black"/>
                      <w:w w:val="85"/>
                      <w:sz w:val="15"/>
                    </w:rPr>
                    <w:t>Agency</w:t>
                  </w:r>
                  <w:r>
                    <w:rPr>
                      <w:rFonts w:ascii="Arial Black" w:hAnsi="Arial Black"/>
                      <w:spacing w:val="-25"/>
                      <w:w w:val="85"/>
                      <w:sz w:val="15"/>
                    </w:rPr>
                    <w:t xml:space="preserve"> </w:t>
                  </w:r>
                  <w:r>
                    <w:rPr>
                      <w:rFonts w:ascii="Arial Black" w:hAnsi="Arial Black"/>
                      <w:w w:val="85"/>
                      <w:sz w:val="15"/>
                    </w:rPr>
                    <w:t>for</w:t>
                  </w:r>
                  <w:r>
                    <w:rPr>
                      <w:rFonts w:ascii="Arial Black" w:hAnsi="Arial Black"/>
                      <w:spacing w:val="-25"/>
                      <w:w w:val="85"/>
                      <w:sz w:val="15"/>
                    </w:rPr>
                    <w:t xml:space="preserve"> </w:t>
                  </w:r>
                  <w:r>
                    <w:rPr>
                      <w:rFonts w:ascii="Arial Black" w:hAnsi="Arial Black"/>
                      <w:w w:val="85"/>
                      <w:sz w:val="15"/>
                    </w:rPr>
                    <w:t>International</w:t>
                  </w:r>
                  <w:r>
                    <w:rPr>
                      <w:rFonts w:ascii="Arial Black" w:hAnsi="Arial Black"/>
                      <w:spacing w:val="-25"/>
                      <w:w w:val="85"/>
                      <w:sz w:val="15"/>
                    </w:rPr>
                    <w:t xml:space="preserve"> </w:t>
                  </w:r>
                  <w:r>
                    <w:rPr>
                      <w:rFonts w:ascii="Arial Black" w:hAnsi="Arial Black"/>
                      <w:w w:val="85"/>
                      <w:sz w:val="15"/>
                    </w:rPr>
                    <w:t>Development</w:t>
                  </w:r>
                  <w:r>
                    <w:rPr>
                      <w:rFonts w:ascii="Arial Black" w:hAnsi="Arial Black"/>
                      <w:spacing w:val="-25"/>
                      <w:w w:val="85"/>
                      <w:sz w:val="15"/>
                    </w:rPr>
                    <w:t xml:space="preserve"> </w:t>
                  </w:r>
                  <w:r>
                    <w:rPr>
                      <w:rFonts w:ascii="Arial Black" w:hAnsi="Arial Black"/>
                      <w:w w:val="85"/>
                      <w:sz w:val="15"/>
                    </w:rPr>
                    <w:t>(USAID),</w:t>
                  </w:r>
                  <w:r>
                    <w:rPr>
                      <w:rFonts w:ascii="Arial Black" w:hAnsi="Arial Black"/>
                      <w:spacing w:val="-25"/>
                      <w:w w:val="85"/>
                      <w:sz w:val="15"/>
                    </w:rPr>
                    <w:t xml:space="preserve"> </w:t>
                  </w:r>
                  <w:r>
                    <w:rPr>
                      <w:rFonts w:ascii="Arial Black" w:hAnsi="Arial Black"/>
                      <w:w w:val="85"/>
                      <w:sz w:val="15"/>
                    </w:rPr>
                    <w:t>via</w:t>
                  </w:r>
                  <w:r>
                    <w:rPr>
                      <w:rFonts w:ascii="Arial Black" w:hAnsi="Arial Black"/>
                      <w:spacing w:val="-25"/>
                      <w:w w:val="85"/>
                      <w:sz w:val="15"/>
                    </w:rPr>
                    <w:t xml:space="preserve"> </w:t>
                  </w:r>
                  <w:r>
                    <w:rPr>
                      <w:rFonts w:ascii="Arial Black" w:hAnsi="Arial Black"/>
                      <w:w w:val="85"/>
                      <w:sz w:val="15"/>
                    </w:rPr>
                    <w:t>the</w:t>
                  </w:r>
                  <w:r>
                    <w:rPr>
                      <w:rFonts w:ascii="Arial Black" w:hAnsi="Arial Black"/>
                      <w:spacing w:val="-24"/>
                      <w:w w:val="85"/>
                      <w:sz w:val="15"/>
                    </w:rPr>
                    <w:t xml:space="preserve"> </w:t>
                  </w:r>
                  <w:r>
                    <w:rPr>
                      <w:rFonts w:ascii="Arial Black" w:hAnsi="Arial Black"/>
                      <w:w w:val="85"/>
                      <w:sz w:val="15"/>
                    </w:rPr>
                    <w:t>OPTIONS</w:t>
                  </w:r>
                  <w:r>
                    <w:rPr>
                      <w:rFonts w:ascii="Arial Black" w:hAnsi="Arial Black"/>
                      <w:spacing w:val="-25"/>
                      <w:w w:val="85"/>
                      <w:sz w:val="15"/>
                    </w:rPr>
                    <w:t xml:space="preserve"> </w:t>
                  </w:r>
                  <w:r>
                    <w:rPr>
                      <w:rFonts w:ascii="Arial Black" w:hAnsi="Arial Black"/>
                      <w:w w:val="85"/>
                      <w:sz w:val="15"/>
                    </w:rPr>
                    <w:t>Consortium</w:t>
                  </w:r>
                  <w:r>
                    <w:rPr>
                      <w:rFonts w:ascii="Arial Black" w:hAnsi="Arial Black"/>
                      <w:spacing w:val="-25"/>
                      <w:w w:val="85"/>
                      <w:sz w:val="15"/>
                    </w:rPr>
                    <w:t xml:space="preserve"> </w:t>
                  </w:r>
                  <w:r>
                    <w:rPr>
                      <w:rFonts w:ascii="Arial Black" w:hAnsi="Arial Black"/>
                      <w:w w:val="85"/>
                      <w:sz w:val="15"/>
                    </w:rPr>
                    <w:t>Cooperative</w:t>
                  </w:r>
                  <w:r>
                    <w:rPr>
                      <w:rFonts w:ascii="Arial Black" w:hAnsi="Arial Black"/>
                      <w:spacing w:val="-25"/>
                      <w:w w:val="85"/>
                      <w:sz w:val="15"/>
                    </w:rPr>
                    <w:t xml:space="preserve"> </w:t>
                  </w:r>
                  <w:r>
                    <w:rPr>
                      <w:rFonts w:ascii="Arial Black" w:hAnsi="Arial Black"/>
                      <w:w w:val="85"/>
                      <w:sz w:val="15"/>
                    </w:rPr>
                    <w:t>Agreement No.</w:t>
                  </w:r>
                  <w:r>
                    <w:rPr>
                      <w:rFonts w:ascii="Arial Black" w:hAnsi="Arial Black"/>
                      <w:spacing w:val="-30"/>
                      <w:w w:val="85"/>
                      <w:sz w:val="15"/>
                    </w:rPr>
                    <w:t xml:space="preserve"> </w:t>
                  </w:r>
                  <w:r>
                    <w:rPr>
                      <w:rFonts w:ascii="Arial Black" w:hAnsi="Arial Black"/>
                      <w:w w:val="85"/>
                      <w:sz w:val="15"/>
                    </w:rPr>
                    <w:t>AID-OAA-A-15-00035).</w:t>
                  </w:r>
                  <w:r>
                    <w:rPr>
                      <w:rFonts w:ascii="Arial Black" w:hAnsi="Arial Black"/>
                      <w:spacing w:val="-29"/>
                      <w:w w:val="85"/>
                      <w:sz w:val="15"/>
                    </w:rPr>
                    <w:t xml:space="preserve"> </w:t>
                  </w:r>
                  <w:r>
                    <w:rPr>
                      <w:rFonts w:ascii="Arial Black" w:hAnsi="Arial Black"/>
                      <w:w w:val="85"/>
                      <w:sz w:val="15"/>
                    </w:rPr>
                    <w:t>The</w:t>
                  </w:r>
                  <w:r>
                    <w:rPr>
                      <w:rFonts w:ascii="Arial Black" w:hAnsi="Arial Black"/>
                      <w:spacing w:val="-30"/>
                      <w:w w:val="85"/>
                      <w:sz w:val="15"/>
                    </w:rPr>
                    <w:t xml:space="preserve"> </w:t>
                  </w:r>
                  <w:r>
                    <w:rPr>
                      <w:rFonts w:ascii="Arial Black" w:hAnsi="Arial Black"/>
                      <w:w w:val="85"/>
                      <w:sz w:val="15"/>
                    </w:rPr>
                    <w:t>content</w:t>
                  </w:r>
                  <w:r>
                    <w:rPr>
                      <w:rFonts w:ascii="Arial Black" w:hAnsi="Arial Black"/>
                      <w:spacing w:val="-29"/>
                      <w:w w:val="85"/>
                      <w:sz w:val="15"/>
                    </w:rPr>
                    <w:t xml:space="preserve"> </w:t>
                  </w:r>
                  <w:r>
                    <w:rPr>
                      <w:rFonts w:ascii="Arial Black" w:hAnsi="Arial Black"/>
                      <w:w w:val="85"/>
                      <w:sz w:val="15"/>
                    </w:rPr>
                    <w:t>of</w:t>
                  </w:r>
                  <w:r>
                    <w:rPr>
                      <w:rFonts w:ascii="Arial Black" w:hAnsi="Arial Black"/>
                      <w:spacing w:val="-29"/>
                      <w:w w:val="85"/>
                      <w:sz w:val="15"/>
                    </w:rPr>
                    <w:t xml:space="preserve"> </w:t>
                  </w:r>
                  <w:r>
                    <w:rPr>
                      <w:rFonts w:ascii="Arial Black" w:hAnsi="Arial Black"/>
                      <w:w w:val="85"/>
                      <w:sz w:val="15"/>
                    </w:rPr>
                    <w:t>this</w:t>
                  </w:r>
                  <w:r>
                    <w:rPr>
                      <w:rFonts w:ascii="Arial Black" w:hAnsi="Arial Black"/>
                      <w:spacing w:val="-30"/>
                      <w:w w:val="85"/>
                      <w:sz w:val="15"/>
                    </w:rPr>
                    <w:t xml:space="preserve"> </w:t>
                  </w:r>
                  <w:r>
                    <w:rPr>
                      <w:rFonts w:ascii="Arial Black" w:hAnsi="Arial Black"/>
                      <w:w w:val="85"/>
                      <w:sz w:val="15"/>
                    </w:rPr>
                    <w:t>article</w:t>
                  </w:r>
                  <w:r>
                    <w:rPr>
                      <w:rFonts w:ascii="Arial Black" w:hAnsi="Arial Black"/>
                      <w:spacing w:val="-29"/>
                      <w:w w:val="85"/>
                      <w:sz w:val="15"/>
                    </w:rPr>
                    <w:t xml:space="preserve"> </w:t>
                  </w:r>
                  <w:r>
                    <w:rPr>
                      <w:rFonts w:ascii="Arial Black" w:hAnsi="Arial Black"/>
                      <w:w w:val="85"/>
                      <w:sz w:val="15"/>
                    </w:rPr>
                    <w:t>is</w:t>
                  </w:r>
                  <w:r>
                    <w:rPr>
                      <w:rFonts w:ascii="Arial Black" w:hAnsi="Arial Black"/>
                      <w:spacing w:val="-30"/>
                      <w:w w:val="85"/>
                      <w:sz w:val="15"/>
                    </w:rPr>
                    <w:t xml:space="preserve"> </w:t>
                  </w:r>
                  <w:r>
                    <w:rPr>
                      <w:rFonts w:ascii="Arial Black" w:hAnsi="Arial Black"/>
                      <w:w w:val="85"/>
                      <w:sz w:val="15"/>
                    </w:rPr>
                    <w:t>solely</w:t>
                  </w:r>
                  <w:r>
                    <w:rPr>
                      <w:rFonts w:ascii="Arial Black" w:hAnsi="Arial Black"/>
                      <w:spacing w:val="-29"/>
                      <w:w w:val="85"/>
                      <w:sz w:val="15"/>
                    </w:rPr>
                    <w:t xml:space="preserve"> </w:t>
                  </w:r>
                  <w:r>
                    <w:rPr>
                      <w:rFonts w:ascii="Arial Black" w:hAnsi="Arial Black"/>
                      <w:w w:val="85"/>
                      <w:sz w:val="15"/>
                    </w:rPr>
                    <w:t>the</w:t>
                  </w:r>
                  <w:r>
                    <w:rPr>
                      <w:rFonts w:ascii="Arial Black" w:hAnsi="Arial Black"/>
                      <w:spacing w:val="-29"/>
                      <w:w w:val="85"/>
                      <w:sz w:val="15"/>
                    </w:rPr>
                    <w:t xml:space="preserve"> </w:t>
                  </w:r>
                  <w:r>
                    <w:rPr>
                      <w:rFonts w:ascii="Arial Black" w:hAnsi="Arial Black"/>
                      <w:w w:val="85"/>
                      <w:sz w:val="15"/>
                    </w:rPr>
                    <w:t>responsibility</w:t>
                  </w:r>
                  <w:r>
                    <w:rPr>
                      <w:rFonts w:ascii="Arial Black" w:hAnsi="Arial Black"/>
                      <w:spacing w:val="-30"/>
                      <w:w w:val="85"/>
                      <w:sz w:val="15"/>
                    </w:rPr>
                    <w:t xml:space="preserve"> </w:t>
                  </w:r>
                  <w:r>
                    <w:rPr>
                      <w:rFonts w:ascii="Arial Black" w:hAnsi="Arial Black"/>
                      <w:w w:val="85"/>
                      <w:sz w:val="15"/>
                    </w:rPr>
                    <w:t>of</w:t>
                  </w:r>
                  <w:r>
                    <w:rPr>
                      <w:rFonts w:ascii="Arial Black" w:hAnsi="Arial Black"/>
                      <w:spacing w:val="-29"/>
                      <w:w w:val="85"/>
                      <w:sz w:val="15"/>
                    </w:rPr>
                    <w:t xml:space="preserve"> </w:t>
                  </w:r>
                  <w:r>
                    <w:rPr>
                      <w:rFonts w:ascii="Arial Black" w:hAnsi="Arial Black"/>
                      <w:w w:val="85"/>
                      <w:sz w:val="15"/>
                    </w:rPr>
                    <w:t>the</w:t>
                  </w:r>
                  <w:r>
                    <w:rPr>
                      <w:rFonts w:ascii="Arial Black" w:hAnsi="Arial Black"/>
                      <w:spacing w:val="-29"/>
                      <w:w w:val="85"/>
                      <w:sz w:val="15"/>
                    </w:rPr>
                    <w:t xml:space="preserve"> </w:t>
                  </w:r>
                  <w:r>
                    <w:rPr>
                      <w:rFonts w:ascii="Arial Black" w:hAnsi="Arial Black"/>
                      <w:w w:val="85"/>
                      <w:sz w:val="15"/>
                    </w:rPr>
                    <w:t>authors</w:t>
                  </w:r>
                  <w:r>
                    <w:rPr>
                      <w:rFonts w:ascii="Arial Black" w:hAnsi="Arial Black"/>
                      <w:spacing w:val="-30"/>
                      <w:w w:val="85"/>
                      <w:sz w:val="15"/>
                    </w:rPr>
                    <w:t xml:space="preserve"> </w:t>
                  </w:r>
                  <w:r>
                    <w:rPr>
                      <w:rFonts w:ascii="Arial Black" w:hAnsi="Arial Black"/>
                      <w:w w:val="85"/>
                      <w:sz w:val="15"/>
                    </w:rPr>
                    <w:t>and</w:t>
                  </w:r>
                  <w:r>
                    <w:rPr>
                      <w:rFonts w:ascii="Arial Black" w:hAnsi="Arial Black"/>
                      <w:spacing w:val="-29"/>
                      <w:w w:val="85"/>
                      <w:sz w:val="15"/>
                    </w:rPr>
                    <w:t xml:space="preserve"> </w:t>
                  </w:r>
                  <w:r>
                    <w:rPr>
                      <w:rFonts w:ascii="Arial Black" w:hAnsi="Arial Black"/>
                      <w:w w:val="85"/>
                      <w:sz w:val="15"/>
                    </w:rPr>
                    <w:t>does</w:t>
                  </w:r>
                  <w:r>
                    <w:rPr>
                      <w:rFonts w:ascii="Arial Black" w:hAnsi="Arial Black"/>
                      <w:spacing w:val="-30"/>
                      <w:w w:val="85"/>
                      <w:sz w:val="15"/>
                    </w:rPr>
                    <w:t xml:space="preserve"> </w:t>
                  </w:r>
                  <w:r>
                    <w:rPr>
                      <w:rFonts w:ascii="Arial Black" w:hAnsi="Arial Black"/>
                      <w:w w:val="85"/>
                      <w:sz w:val="15"/>
                    </w:rPr>
                    <w:t>not</w:t>
                  </w:r>
                  <w:r>
                    <w:rPr>
                      <w:rFonts w:ascii="Arial Black" w:hAnsi="Arial Black"/>
                      <w:spacing w:val="-29"/>
                      <w:w w:val="85"/>
                      <w:sz w:val="15"/>
                    </w:rPr>
                    <w:t xml:space="preserve"> </w:t>
                  </w:r>
                  <w:r>
                    <w:rPr>
                      <w:rFonts w:ascii="Arial Black" w:hAnsi="Arial Black"/>
                      <w:w w:val="85"/>
                      <w:sz w:val="15"/>
                    </w:rPr>
                    <w:t>necessarily</w:t>
                  </w:r>
                  <w:r>
                    <w:rPr>
                      <w:rFonts w:ascii="Arial Black" w:hAnsi="Arial Black"/>
                      <w:spacing w:val="-29"/>
                      <w:w w:val="85"/>
                      <w:sz w:val="15"/>
                    </w:rPr>
                    <w:t xml:space="preserve"> </w:t>
                  </w:r>
                  <w:r>
                    <w:rPr>
                      <w:rFonts w:ascii="Arial Black" w:hAnsi="Arial Black"/>
                      <w:w w:val="85"/>
                      <w:sz w:val="15"/>
                    </w:rPr>
                    <w:t>represent</w:t>
                  </w:r>
                  <w:r>
                    <w:rPr>
                      <w:rFonts w:ascii="Arial Black" w:hAnsi="Arial Black"/>
                      <w:spacing w:val="-30"/>
                      <w:w w:val="85"/>
                      <w:sz w:val="15"/>
                    </w:rPr>
                    <w:t xml:space="preserve"> </w:t>
                  </w:r>
                  <w:r>
                    <w:rPr>
                      <w:rFonts w:ascii="Arial Black" w:hAnsi="Arial Black"/>
                      <w:w w:val="85"/>
                      <w:sz w:val="15"/>
                    </w:rPr>
                    <w:t>the</w:t>
                  </w:r>
                  <w:r>
                    <w:rPr>
                      <w:rFonts w:ascii="Arial Black" w:hAnsi="Arial Black"/>
                      <w:spacing w:val="-29"/>
                      <w:w w:val="85"/>
                      <w:sz w:val="15"/>
                    </w:rPr>
                    <w:t xml:space="preserve"> </w:t>
                  </w:r>
                  <w:r>
                    <w:rPr>
                      <w:rFonts w:ascii="Arial Black" w:hAnsi="Arial Black"/>
                      <w:w w:val="85"/>
                      <w:sz w:val="15"/>
                    </w:rPr>
                    <w:t>views</w:t>
                  </w:r>
                  <w:r>
                    <w:rPr>
                      <w:rFonts w:ascii="Arial Black" w:hAnsi="Arial Black"/>
                      <w:spacing w:val="-29"/>
                      <w:w w:val="85"/>
                      <w:sz w:val="15"/>
                    </w:rPr>
                    <w:t xml:space="preserve"> </w:t>
                  </w:r>
                  <w:r>
                    <w:rPr>
                      <w:rFonts w:ascii="Arial Black" w:hAnsi="Arial Black"/>
                      <w:w w:val="85"/>
                      <w:sz w:val="15"/>
                    </w:rPr>
                    <w:t>of</w:t>
                  </w:r>
                  <w:r>
                    <w:rPr>
                      <w:rFonts w:ascii="Arial Black" w:hAnsi="Arial Black"/>
                      <w:spacing w:val="-30"/>
                      <w:w w:val="85"/>
                      <w:sz w:val="15"/>
                    </w:rPr>
                    <w:t xml:space="preserve"> </w:t>
                  </w:r>
                  <w:r>
                    <w:rPr>
                      <w:rFonts w:ascii="Arial Black" w:hAnsi="Arial Black"/>
                      <w:w w:val="85"/>
                      <w:sz w:val="15"/>
                    </w:rPr>
                    <w:t>the Gates</w:t>
                  </w:r>
                  <w:r>
                    <w:rPr>
                      <w:rFonts w:ascii="Arial Black" w:hAnsi="Arial Black"/>
                      <w:spacing w:val="-21"/>
                      <w:w w:val="85"/>
                      <w:sz w:val="15"/>
                    </w:rPr>
                    <w:t xml:space="preserve"> </w:t>
                  </w:r>
                  <w:r>
                    <w:rPr>
                      <w:rFonts w:ascii="Arial Black" w:hAnsi="Arial Black"/>
                      <w:w w:val="85"/>
                      <w:sz w:val="15"/>
                    </w:rPr>
                    <w:t>Foundation,</w:t>
                  </w:r>
                  <w:r>
                    <w:rPr>
                      <w:rFonts w:ascii="Arial Black" w:hAnsi="Arial Black"/>
                      <w:spacing w:val="-20"/>
                      <w:w w:val="85"/>
                      <w:sz w:val="15"/>
                    </w:rPr>
                    <w:t xml:space="preserve"> </w:t>
                  </w:r>
                  <w:r>
                    <w:rPr>
                      <w:rFonts w:ascii="Arial Black" w:hAnsi="Arial Black"/>
                      <w:w w:val="85"/>
                      <w:sz w:val="15"/>
                    </w:rPr>
                    <w:t>PEPFAR,</w:t>
                  </w:r>
                  <w:r>
                    <w:rPr>
                      <w:rFonts w:ascii="Arial Black" w:hAnsi="Arial Black"/>
                      <w:spacing w:val="-20"/>
                      <w:w w:val="85"/>
                      <w:sz w:val="15"/>
                    </w:rPr>
                    <w:t xml:space="preserve"> </w:t>
                  </w:r>
                  <w:r>
                    <w:rPr>
                      <w:rFonts w:ascii="Arial Black" w:hAnsi="Arial Black"/>
                      <w:w w:val="85"/>
                      <w:sz w:val="15"/>
                    </w:rPr>
                    <w:t>USAID,</w:t>
                  </w:r>
                  <w:r>
                    <w:rPr>
                      <w:rFonts w:ascii="Arial Black" w:hAnsi="Arial Black"/>
                      <w:spacing w:val="-20"/>
                      <w:w w:val="85"/>
                      <w:sz w:val="15"/>
                    </w:rPr>
                    <w:t xml:space="preserve"> </w:t>
                  </w:r>
                  <w:r>
                    <w:rPr>
                      <w:rFonts w:ascii="Arial Black" w:hAnsi="Arial Black"/>
                      <w:w w:val="85"/>
                      <w:sz w:val="15"/>
                    </w:rPr>
                    <w:t>or</w:t>
                  </w:r>
                  <w:r>
                    <w:rPr>
                      <w:rFonts w:ascii="Arial Black" w:hAnsi="Arial Black"/>
                      <w:spacing w:val="-20"/>
                      <w:w w:val="85"/>
                      <w:sz w:val="15"/>
                    </w:rPr>
                    <w:t xml:space="preserve"> </w:t>
                  </w:r>
                  <w:r>
                    <w:rPr>
                      <w:rFonts w:ascii="Arial Black" w:hAnsi="Arial Black"/>
                      <w:w w:val="85"/>
                      <w:sz w:val="15"/>
                    </w:rPr>
                    <w:t>the</w:t>
                  </w:r>
                  <w:r>
                    <w:rPr>
                      <w:rFonts w:ascii="Arial Black" w:hAnsi="Arial Black"/>
                      <w:spacing w:val="-21"/>
                      <w:w w:val="85"/>
                      <w:sz w:val="15"/>
                    </w:rPr>
                    <w:t xml:space="preserve"> </w:t>
                  </w:r>
                  <w:r>
                    <w:rPr>
                      <w:rFonts w:ascii="Arial Black" w:hAnsi="Arial Black"/>
                      <w:w w:val="85"/>
                      <w:sz w:val="15"/>
                    </w:rPr>
                    <w:t>United</w:t>
                  </w:r>
                  <w:r>
                    <w:rPr>
                      <w:rFonts w:ascii="Arial Black" w:hAnsi="Arial Black"/>
                      <w:spacing w:val="-20"/>
                      <w:w w:val="85"/>
                      <w:sz w:val="15"/>
                    </w:rPr>
                    <w:t xml:space="preserve"> </w:t>
                  </w:r>
                  <w:r>
                    <w:rPr>
                      <w:rFonts w:ascii="Arial Black" w:hAnsi="Arial Black"/>
                      <w:w w:val="85"/>
                      <w:sz w:val="15"/>
                    </w:rPr>
                    <w:t>States</w:t>
                  </w:r>
                  <w:r>
                    <w:rPr>
                      <w:rFonts w:ascii="Arial Black" w:hAnsi="Arial Black"/>
                      <w:spacing w:val="-20"/>
                      <w:w w:val="85"/>
                      <w:sz w:val="15"/>
                    </w:rPr>
                    <w:t xml:space="preserve"> </w:t>
                  </w:r>
                  <w:r>
                    <w:rPr>
                      <w:rFonts w:ascii="Arial Black" w:hAnsi="Arial Black"/>
                      <w:w w:val="85"/>
                      <w:sz w:val="15"/>
                    </w:rPr>
                    <w:t>Government.</w:t>
                  </w:r>
                  <w:r>
                    <w:rPr>
                      <w:rFonts w:ascii="Arial Black" w:hAnsi="Arial Black"/>
                      <w:spacing w:val="-20"/>
                      <w:w w:val="85"/>
                      <w:sz w:val="15"/>
                    </w:rPr>
                    <w:t xml:space="preserve"> </w:t>
                  </w:r>
                  <w:r>
                    <w:rPr>
                      <w:rFonts w:ascii="Arial Black" w:hAnsi="Arial Black"/>
                      <w:w w:val="85"/>
                      <w:sz w:val="15"/>
                    </w:rPr>
                    <w:t>The</w:t>
                  </w:r>
                  <w:r>
                    <w:rPr>
                      <w:rFonts w:ascii="Arial Black" w:hAnsi="Arial Black"/>
                      <w:spacing w:val="-20"/>
                      <w:w w:val="85"/>
                      <w:sz w:val="15"/>
                    </w:rPr>
                    <w:t xml:space="preserve"> </w:t>
                  </w:r>
                  <w:r>
                    <w:rPr>
                      <w:rFonts w:ascii="Arial Black" w:hAnsi="Arial Black"/>
                      <w:w w:val="85"/>
                      <w:sz w:val="15"/>
                    </w:rPr>
                    <w:t>funders</w:t>
                  </w:r>
                  <w:r>
                    <w:rPr>
                      <w:rFonts w:ascii="Arial Black" w:hAnsi="Arial Black"/>
                      <w:spacing w:val="-21"/>
                      <w:w w:val="85"/>
                      <w:sz w:val="15"/>
                    </w:rPr>
                    <w:t xml:space="preserve"> </w:t>
                  </w:r>
                  <w:r>
                    <w:rPr>
                      <w:rFonts w:ascii="Arial Black" w:hAnsi="Arial Black"/>
                      <w:w w:val="85"/>
                      <w:sz w:val="15"/>
                    </w:rPr>
                    <w:t>had</w:t>
                  </w:r>
                  <w:r>
                    <w:rPr>
                      <w:rFonts w:ascii="Arial Black" w:hAnsi="Arial Black"/>
                      <w:spacing w:val="-20"/>
                      <w:w w:val="85"/>
                      <w:sz w:val="15"/>
                    </w:rPr>
                    <w:t xml:space="preserve"> </w:t>
                  </w:r>
                  <w:r>
                    <w:rPr>
                      <w:rFonts w:ascii="Arial Black" w:hAnsi="Arial Black"/>
                      <w:w w:val="85"/>
                      <w:sz w:val="15"/>
                    </w:rPr>
                    <w:t>no</w:t>
                  </w:r>
                  <w:r>
                    <w:rPr>
                      <w:rFonts w:ascii="Arial Black" w:hAnsi="Arial Black"/>
                      <w:spacing w:val="-20"/>
                      <w:w w:val="85"/>
                      <w:sz w:val="15"/>
                    </w:rPr>
                    <w:t xml:space="preserve"> </w:t>
                  </w:r>
                  <w:r>
                    <w:rPr>
                      <w:rFonts w:ascii="Arial Black" w:hAnsi="Arial Black"/>
                      <w:w w:val="85"/>
                      <w:sz w:val="15"/>
                    </w:rPr>
                    <w:t>role</w:t>
                  </w:r>
                  <w:r>
                    <w:rPr>
                      <w:rFonts w:ascii="Arial Black" w:hAnsi="Arial Black"/>
                      <w:spacing w:val="-20"/>
                      <w:w w:val="85"/>
                      <w:sz w:val="15"/>
                    </w:rPr>
                    <w:t xml:space="preserve"> </w:t>
                  </w:r>
                  <w:r>
                    <w:rPr>
                      <w:rFonts w:ascii="Arial Black" w:hAnsi="Arial Black"/>
                      <w:w w:val="85"/>
                      <w:sz w:val="15"/>
                    </w:rPr>
                    <w:t>in</w:t>
                  </w:r>
                  <w:r>
                    <w:rPr>
                      <w:rFonts w:ascii="Arial Black" w:hAnsi="Arial Black"/>
                      <w:spacing w:val="-20"/>
                      <w:w w:val="85"/>
                      <w:sz w:val="15"/>
                    </w:rPr>
                    <w:t xml:space="preserve"> </w:t>
                  </w:r>
                  <w:r>
                    <w:rPr>
                      <w:rFonts w:ascii="Arial Black" w:hAnsi="Arial Black"/>
                      <w:w w:val="85"/>
                      <w:sz w:val="15"/>
                    </w:rPr>
                    <w:t>study</w:t>
                  </w:r>
                  <w:r>
                    <w:rPr>
                      <w:rFonts w:ascii="Arial Black" w:hAnsi="Arial Black"/>
                      <w:spacing w:val="-21"/>
                      <w:w w:val="85"/>
                      <w:sz w:val="15"/>
                    </w:rPr>
                    <w:t xml:space="preserve"> </w:t>
                  </w:r>
                  <w:r>
                    <w:rPr>
                      <w:rFonts w:ascii="Arial Black" w:hAnsi="Arial Black"/>
                      <w:w w:val="85"/>
                      <w:sz w:val="15"/>
                    </w:rPr>
                    <w:t>design,</w:t>
                  </w:r>
                  <w:r>
                    <w:rPr>
                      <w:rFonts w:ascii="Arial Black" w:hAnsi="Arial Black"/>
                      <w:spacing w:val="-20"/>
                      <w:w w:val="85"/>
                      <w:sz w:val="15"/>
                    </w:rPr>
                    <w:t xml:space="preserve"> </w:t>
                  </w:r>
                  <w:r>
                    <w:rPr>
                      <w:rFonts w:ascii="Arial Black" w:hAnsi="Arial Black"/>
                      <w:w w:val="85"/>
                      <w:sz w:val="15"/>
                    </w:rPr>
                    <w:t>data</w:t>
                  </w:r>
                  <w:r>
                    <w:rPr>
                      <w:rFonts w:ascii="Arial Black" w:hAnsi="Arial Black"/>
                      <w:spacing w:val="-20"/>
                      <w:w w:val="85"/>
                      <w:sz w:val="15"/>
                    </w:rPr>
                    <w:t xml:space="preserve"> </w:t>
                  </w:r>
                  <w:r>
                    <w:rPr>
                      <w:rFonts w:ascii="Arial Black" w:hAnsi="Arial Black"/>
                      <w:w w:val="85"/>
                      <w:sz w:val="15"/>
                    </w:rPr>
                    <w:t>collection</w:t>
                  </w:r>
                  <w:r>
                    <w:rPr>
                      <w:rFonts w:ascii="Arial Black" w:hAnsi="Arial Black"/>
                      <w:spacing w:val="-20"/>
                      <w:w w:val="85"/>
                      <w:sz w:val="15"/>
                    </w:rPr>
                    <w:t xml:space="preserve"> </w:t>
                  </w:r>
                  <w:r>
                    <w:rPr>
                      <w:rFonts w:ascii="Arial Black" w:hAnsi="Arial Black"/>
                      <w:w w:val="85"/>
                      <w:sz w:val="15"/>
                    </w:rPr>
                    <w:t>and</w:t>
                  </w:r>
                  <w:r>
                    <w:rPr>
                      <w:rFonts w:ascii="Arial Black" w:hAnsi="Arial Black"/>
                      <w:spacing w:val="-20"/>
                      <w:w w:val="85"/>
                      <w:sz w:val="15"/>
                    </w:rPr>
                    <w:t xml:space="preserve"> </w:t>
                  </w:r>
                  <w:r>
                    <w:rPr>
                      <w:rFonts w:ascii="Arial Black" w:hAnsi="Arial Black"/>
                      <w:w w:val="85"/>
                      <w:sz w:val="15"/>
                    </w:rPr>
                    <w:t xml:space="preserve">analysis, </w:t>
                  </w:r>
                  <w:r>
                    <w:rPr>
                      <w:rFonts w:ascii="Arial Black" w:hAnsi="Arial Black"/>
                      <w:w w:val="90"/>
                      <w:sz w:val="15"/>
                    </w:rPr>
                    <w:t>decision</w:t>
                  </w:r>
                  <w:r>
                    <w:rPr>
                      <w:rFonts w:ascii="Arial Black" w:hAnsi="Arial Black"/>
                      <w:spacing w:val="-12"/>
                      <w:w w:val="90"/>
                      <w:sz w:val="15"/>
                    </w:rPr>
                    <w:t xml:space="preserve"> </w:t>
                  </w:r>
                  <w:r>
                    <w:rPr>
                      <w:rFonts w:ascii="Arial Black" w:hAnsi="Arial Black"/>
                      <w:w w:val="90"/>
                      <w:sz w:val="15"/>
                    </w:rPr>
                    <w:t>to</w:t>
                  </w:r>
                  <w:r>
                    <w:rPr>
                      <w:rFonts w:ascii="Arial Black" w:hAnsi="Arial Black"/>
                      <w:spacing w:val="-12"/>
                      <w:w w:val="90"/>
                      <w:sz w:val="15"/>
                    </w:rPr>
                    <w:t xml:space="preserve"> </w:t>
                  </w:r>
                  <w:r>
                    <w:rPr>
                      <w:rFonts w:ascii="Arial Black" w:hAnsi="Arial Black"/>
                      <w:w w:val="90"/>
                      <w:sz w:val="15"/>
                    </w:rPr>
                    <w:t>publish,</w:t>
                  </w:r>
                  <w:r>
                    <w:rPr>
                      <w:rFonts w:ascii="Arial Black" w:hAnsi="Arial Black"/>
                      <w:spacing w:val="-11"/>
                      <w:w w:val="90"/>
                      <w:sz w:val="15"/>
                    </w:rPr>
                    <w:t xml:space="preserve"> </w:t>
                  </w:r>
                  <w:r>
                    <w:rPr>
                      <w:rFonts w:ascii="Arial Black" w:hAnsi="Arial Black"/>
                      <w:w w:val="90"/>
                      <w:sz w:val="15"/>
                    </w:rPr>
                    <w:t>or</w:t>
                  </w:r>
                  <w:r>
                    <w:rPr>
                      <w:rFonts w:ascii="Arial Black" w:hAnsi="Arial Black"/>
                      <w:spacing w:val="-12"/>
                      <w:w w:val="90"/>
                      <w:sz w:val="15"/>
                    </w:rPr>
                    <w:t xml:space="preserve"> </w:t>
                  </w:r>
                  <w:r>
                    <w:rPr>
                      <w:rFonts w:ascii="Arial Black" w:hAnsi="Arial Black"/>
                      <w:w w:val="90"/>
                      <w:sz w:val="15"/>
                    </w:rPr>
                    <w:t>preparation</w:t>
                  </w:r>
                  <w:r>
                    <w:rPr>
                      <w:rFonts w:ascii="Arial Black" w:hAnsi="Arial Black"/>
                      <w:spacing w:val="-11"/>
                      <w:w w:val="90"/>
                      <w:sz w:val="15"/>
                    </w:rPr>
                    <w:t xml:space="preserve"> </w:t>
                  </w:r>
                  <w:r>
                    <w:rPr>
                      <w:rFonts w:ascii="Arial Black" w:hAnsi="Arial Black"/>
                      <w:w w:val="90"/>
                      <w:sz w:val="15"/>
                    </w:rPr>
                    <w:t>of</w:t>
                  </w:r>
                  <w:r>
                    <w:rPr>
                      <w:rFonts w:ascii="Arial Black" w:hAnsi="Arial Black"/>
                      <w:spacing w:val="-12"/>
                      <w:w w:val="90"/>
                      <w:sz w:val="15"/>
                    </w:rPr>
                    <w:t xml:space="preserve"> </w:t>
                  </w:r>
                  <w:r>
                    <w:rPr>
                      <w:rFonts w:ascii="Arial Black" w:hAnsi="Arial Black"/>
                      <w:w w:val="90"/>
                      <w:sz w:val="15"/>
                    </w:rPr>
                    <w:t>the</w:t>
                  </w:r>
                  <w:r>
                    <w:rPr>
                      <w:rFonts w:ascii="Arial Black" w:hAnsi="Arial Black"/>
                      <w:spacing w:val="-12"/>
                      <w:w w:val="90"/>
                      <w:sz w:val="15"/>
                    </w:rPr>
                    <w:t xml:space="preserve"> </w:t>
                  </w:r>
                  <w:r>
                    <w:rPr>
                      <w:rFonts w:ascii="Arial Black" w:hAnsi="Arial Black"/>
                      <w:w w:val="90"/>
                      <w:sz w:val="15"/>
                    </w:rPr>
                    <w:t>manuscript.</w:t>
                  </w:r>
                </w:p>
                <w:p w14:paraId="51315648" w14:textId="77777777" w:rsidR="00251D60" w:rsidRDefault="00251D60">
                  <w:pPr>
                    <w:spacing w:before="15"/>
                    <w:ind w:left="144"/>
                    <w:rPr>
                      <w:rFonts w:ascii="Arial"/>
                      <w:i/>
                      <w:sz w:val="15"/>
                    </w:rPr>
                  </w:pPr>
                  <w:r>
                    <w:rPr>
                      <w:rFonts w:ascii="Arial"/>
                      <w:i/>
                      <w:sz w:val="15"/>
                    </w:rPr>
                    <w:t>The funders had no role in study design, data collection and analysis, decision to publish, or preparation of the manuscript.</w:t>
                  </w:r>
                </w:p>
                <w:p w14:paraId="6CC7FBB1" w14:textId="77777777" w:rsidR="00251D60" w:rsidRDefault="00251D60">
                  <w:pPr>
                    <w:spacing w:before="82" w:line="223" w:lineRule="auto"/>
                    <w:ind w:left="144"/>
                    <w:rPr>
                      <w:rFonts w:ascii="Arial Black" w:hAnsi="Arial Black"/>
                      <w:sz w:val="15"/>
                    </w:rPr>
                  </w:pPr>
                  <w:r>
                    <w:rPr>
                      <w:rFonts w:ascii="Arial" w:hAnsi="Arial"/>
                      <w:b/>
                      <w:w w:val="85"/>
                      <w:sz w:val="15"/>
                    </w:rPr>
                    <w:t>Copyright:</w:t>
                  </w:r>
                  <w:r>
                    <w:rPr>
                      <w:rFonts w:ascii="Arial" w:hAnsi="Arial"/>
                      <w:b/>
                      <w:spacing w:val="-15"/>
                      <w:w w:val="85"/>
                      <w:sz w:val="15"/>
                    </w:rPr>
                    <w:t xml:space="preserve"> </w:t>
                  </w:r>
                  <w:r>
                    <w:rPr>
                      <w:rFonts w:ascii="Arial Black" w:hAnsi="Arial Black"/>
                      <w:w w:val="85"/>
                      <w:sz w:val="15"/>
                    </w:rPr>
                    <w:t>©</w:t>
                  </w:r>
                  <w:r>
                    <w:rPr>
                      <w:rFonts w:ascii="Arial Black" w:hAnsi="Arial Black"/>
                      <w:spacing w:val="-21"/>
                      <w:w w:val="85"/>
                      <w:sz w:val="15"/>
                    </w:rPr>
                    <w:t xml:space="preserve"> </w:t>
                  </w:r>
                  <w:r>
                    <w:rPr>
                      <w:rFonts w:ascii="Arial Black" w:hAnsi="Arial Black"/>
                      <w:w w:val="85"/>
                      <w:sz w:val="15"/>
                    </w:rPr>
                    <w:t>2018</w:t>
                  </w:r>
                  <w:r>
                    <w:rPr>
                      <w:rFonts w:ascii="Arial Black" w:hAnsi="Arial Black"/>
                      <w:spacing w:val="-21"/>
                      <w:w w:val="85"/>
                      <w:sz w:val="15"/>
                    </w:rPr>
                    <w:t xml:space="preserve"> </w:t>
                  </w:r>
                  <w:r>
                    <w:rPr>
                      <w:rFonts w:ascii="Arial Black" w:hAnsi="Arial Black"/>
                      <w:w w:val="85"/>
                      <w:sz w:val="15"/>
                    </w:rPr>
                    <w:t>Gomez</w:t>
                  </w:r>
                  <w:r>
                    <w:rPr>
                      <w:rFonts w:ascii="Arial Black" w:hAnsi="Arial Black"/>
                      <w:spacing w:val="-21"/>
                      <w:w w:val="85"/>
                      <w:sz w:val="15"/>
                    </w:rPr>
                    <w:t xml:space="preserve"> </w:t>
                  </w:r>
                  <w:r>
                    <w:rPr>
                      <w:rFonts w:ascii="Arial Black" w:hAnsi="Arial Black"/>
                      <w:w w:val="85"/>
                      <w:sz w:val="15"/>
                    </w:rPr>
                    <w:t>A</w:t>
                  </w:r>
                  <w:r>
                    <w:rPr>
                      <w:rFonts w:ascii="Arial Black" w:hAnsi="Arial Black"/>
                      <w:spacing w:val="-19"/>
                      <w:w w:val="85"/>
                      <w:sz w:val="15"/>
                    </w:rPr>
                    <w:t xml:space="preserve"> </w:t>
                  </w:r>
                  <w:r>
                    <w:rPr>
                      <w:rFonts w:ascii="Arial" w:hAnsi="Arial"/>
                      <w:i/>
                      <w:w w:val="85"/>
                      <w:sz w:val="15"/>
                    </w:rPr>
                    <w:t>et</w:t>
                  </w:r>
                  <w:r>
                    <w:rPr>
                      <w:rFonts w:ascii="Arial" w:hAnsi="Arial"/>
                      <w:i/>
                      <w:spacing w:val="-14"/>
                      <w:w w:val="85"/>
                      <w:sz w:val="15"/>
                    </w:rPr>
                    <w:t xml:space="preserve"> </w:t>
                  </w:r>
                  <w:r>
                    <w:rPr>
                      <w:rFonts w:ascii="Arial" w:hAnsi="Arial"/>
                      <w:i/>
                      <w:w w:val="85"/>
                      <w:sz w:val="15"/>
                    </w:rPr>
                    <w:t>al</w:t>
                  </w:r>
                  <w:r>
                    <w:rPr>
                      <w:rFonts w:ascii="Arial Black" w:hAnsi="Arial Black"/>
                      <w:w w:val="85"/>
                      <w:sz w:val="15"/>
                    </w:rPr>
                    <w:t>.</w:t>
                  </w:r>
                  <w:r>
                    <w:rPr>
                      <w:rFonts w:ascii="Arial Black" w:hAnsi="Arial Black"/>
                      <w:spacing w:val="-21"/>
                      <w:w w:val="85"/>
                      <w:sz w:val="15"/>
                    </w:rPr>
                    <w:t xml:space="preserve"> </w:t>
                  </w:r>
                  <w:r>
                    <w:rPr>
                      <w:rFonts w:ascii="Arial Black" w:hAnsi="Arial Black"/>
                      <w:w w:val="85"/>
                      <w:sz w:val="15"/>
                    </w:rPr>
                    <w:t>This</w:t>
                  </w:r>
                  <w:r>
                    <w:rPr>
                      <w:rFonts w:ascii="Arial Black" w:hAnsi="Arial Black"/>
                      <w:spacing w:val="-21"/>
                      <w:w w:val="85"/>
                      <w:sz w:val="15"/>
                    </w:rPr>
                    <w:t xml:space="preserve"> </w:t>
                  </w:r>
                  <w:r>
                    <w:rPr>
                      <w:rFonts w:ascii="Arial Black" w:hAnsi="Arial Black"/>
                      <w:w w:val="85"/>
                      <w:sz w:val="15"/>
                    </w:rPr>
                    <w:t>is</w:t>
                  </w:r>
                  <w:r>
                    <w:rPr>
                      <w:rFonts w:ascii="Arial Black" w:hAnsi="Arial Black"/>
                      <w:spacing w:val="-21"/>
                      <w:w w:val="85"/>
                      <w:sz w:val="15"/>
                    </w:rPr>
                    <w:t xml:space="preserve"> </w:t>
                  </w:r>
                  <w:r>
                    <w:rPr>
                      <w:rFonts w:ascii="Arial Black" w:hAnsi="Arial Black"/>
                      <w:w w:val="85"/>
                      <w:sz w:val="15"/>
                    </w:rPr>
                    <w:t>an</w:t>
                  </w:r>
                  <w:r>
                    <w:rPr>
                      <w:rFonts w:ascii="Arial Black" w:hAnsi="Arial Black"/>
                      <w:spacing w:val="-21"/>
                      <w:w w:val="85"/>
                      <w:sz w:val="15"/>
                    </w:rPr>
                    <w:t xml:space="preserve"> </w:t>
                  </w:r>
                  <w:r>
                    <w:rPr>
                      <w:rFonts w:ascii="Arial Black" w:hAnsi="Arial Black"/>
                      <w:w w:val="85"/>
                      <w:sz w:val="15"/>
                    </w:rPr>
                    <w:t>open</w:t>
                  </w:r>
                  <w:r>
                    <w:rPr>
                      <w:rFonts w:ascii="Arial Black" w:hAnsi="Arial Black"/>
                      <w:spacing w:val="-21"/>
                      <w:w w:val="85"/>
                      <w:sz w:val="15"/>
                    </w:rPr>
                    <w:t xml:space="preserve"> </w:t>
                  </w:r>
                  <w:r>
                    <w:rPr>
                      <w:rFonts w:ascii="Arial Black" w:hAnsi="Arial Black"/>
                      <w:w w:val="85"/>
                      <w:sz w:val="15"/>
                    </w:rPr>
                    <w:t>access</w:t>
                  </w:r>
                  <w:r>
                    <w:rPr>
                      <w:rFonts w:ascii="Arial Black" w:hAnsi="Arial Black"/>
                      <w:spacing w:val="-21"/>
                      <w:w w:val="85"/>
                      <w:sz w:val="15"/>
                    </w:rPr>
                    <w:t xml:space="preserve"> </w:t>
                  </w:r>
                  <w:r>
                    <w:rPr>
                      <w:rFonts w:ascii="Arial Black" w:hAnsi="Arial Black"/>
                      <w:w w:val="85"/>
                      <w:sz w:val="15"/>
                    </w:rPr>
                    <w:t>article</w:t>
                  </w:r>
                  <w:r>
                    <w:rPr>
                      <w:rFonts w:ascii="Arial Black" w:hAnsi="Arial Black"/>
                      <w:spacing w:val="-21"/>
                      <w:w w:val="85"/>
                      <w:sz w:val="15"/>
                    </w:rPr>
                    <w:t xml:space="preserve"> </w:t>
                  </w:r>
                  <w:r>
                    <w:rPr>
                      <w:rFonts w:ascii="Arial Black" w:hAnsi="Arial Black"/>
                      <w:w w:val="85"/>
                      <w:sz w:val="15"/>
                    </w:rPr>
                    <w:t>distributed</w:t>
                  </w:r>
                  <w:r>
                    <w:rPr>
                      <w:rFonts w:ascii="Arial Black" w:hAnsi="Arial Black"/>
                      <w:spacing w:val="-21"/>
                      <w:w w:val="85"/>
                      <w:sz w:val="15"/>
                    </w:rPr>
                    <w:t xml:space="preserve"> </w:t>
                  </w:r>
                  <w:r>
                    <w:rPr>
                      <w:rFonts w:ascii="Arial Black" w:hAnsi="Arial Black"/>
                      <w:w w:val="85"/>
                      <w:sz w:val="15"/>
                    </w:rPr>
                    <w:t>under</w:t>
                  </w:r>
                  <w:r>
                    <w:rPr>
                      <w:rFonts w:ascii="Arial Black" w:hAnsi="Arial Black"/>
                      <w:spacing w:val="-21"/>
                      <w:w w:val="85"/>
                      <w:sz w:val="15"/>
                    </w:rPr>
                    <w:t xml:space="preserve"> </w:t>
                  </w:r>
                  <w:r>
                    <w:rPr>
                      <w:rFonts w:ascii="Arial Black" w:hAnsi="Arial Black"/>
                      <w:w w:val="85"/>
                      <w:sz w:val="15"/>
                    </w:rPr>
                    <w:t>the</w:t>
                  </w:r>
                  <w:r>
                    <w:rPr>
                      <w:rFonts w:ascii="Arial Black" w:hAnsi="Arial Black"/>
                      <w:spacing w:val="-21"/>
                      <w:w w:val="85"/>
                      <w:sz w:val="15"/>
                    </w:rPr>
                    <w:t xml:space="preserve"> </w:t>
                  </w:r>
                  <w:r>
                    <w:rPr>
                      <w:rFonts w:ascii="Arial Black" w:hAnsi="Arial Black"/>
                      <w:w w:val="85"/>
                      <w:sz w:val="15"/>
                    </w:rPr>
                    <w:t>terms</w:t>
                  </w:r>
                  <w:r>
                    <w:rPr>
                      <w:rFonts w:ascii="Arial Black" w:hAnsi="Arial Black"/>
                      <w:spacing w:val="-21"/>
                      <w:w w:val="85"/>
                      <w:sz w:val="15"/>
                    </w:rPr>
                    <w:t xml:space="preserve"> </w:t>
                  </w:r>
                  <w:r>
                    <w:rPr>
                      <w:rFonts w:ascii="Arial Black" w:hAnsi="Arial Black"/>
                      <w:w w:val="85"/>
                      <w:sz w:val="15"/>
                    </w:rPr>
                    <w:t>of</w:t>
                  </w:r>
                  <w:r>
                    <w:rPr>
                      <w:rFonts w:ascii="Arial Black" w:hAnsi="Arial Black"/>
                      <w:spacing w:val="-21"/>
                      <w:w w:val="85"/>
                      <w:sz w:val="15"/>
                    </w:rPr>
                    <w:t xml:space="preserve"> </w:t>
                  </w:r>
                  <w:r>
                    <w:rPr>
                      <w:rFonts w:ascii="Arial Black" w:hAnsi="Arial Black"/>
                      <w:w w:val="85"/>
                      <w:sz w:val="15"/>
                    </w:rPr>
                    <w:t>the</w:t>
                  </w:r>
                  <w:r>
                    <w:rPr>
                      <w:rFonts w:ascii="Arial Black" w:hAnsi="Arial Black"/>
                      <w:spacing w:val="-17"/>
                      <w:w w:val="85"/>
                      <w:sz w:val="15"/>
                    </w:rPr>
                    <w:t xml:space="preserve"> </w:t>
                  </w:r>
                  <w:hyperlink r:id="rId16">
                    <w:r>
                      <w:rPr>
                        <w:rFonts w:ascii="Arial Black" w:hAnsi="Arial Black"/>
                        <w:color w:val="3085AB"/>
                        <w:w w:val="85"/>
                        <w:sz w:val="15"/>
                      </w:rPr>
                      <w:t>Creative</w:t>
                    </w:r>
                    <w:r>
                      <w:rPr>
                        <w:rFonts w:ascii="Arial Black" w:hAnsi="Arial Black"/>
                        <w:color w:val="3085AB"/>
                        <w:spacing w:val="-21"/>
                        <w:w w:val="85"/>
                        <w:sz w:val="15"/>
                      </w:rPr>
                      <w:t xml:space="preserve"> </w:t>
                    </w:r>
                    <w:r>
                      <w:rPr>
                        <w:rFonts w:ascii="Arial Black" w:hAnsi="Arial Black"/>
                        <w:color w:val="3085AB"/>
                        <w:w w:val="85"/>
                        <w:sz w:val="15"/>
                      </w:rPr>
                      <w:t>Commons</w:t>
                    </w:r>
                    <w:r>
                      <w:rPr>
                        <w:rFonts w:ascii="Arial Black" w:hAnsi="Arial Black"/>
                        <w:color w:val="3085AB"/>
                        <w:spacing w:val="-21"/>
                        <w:w w:val="85"/>
                        <w:sz w:val="15"/>
                      </w:rPr>
                      <w:t xml:space="preserve"> </w:t>
                    </w:r>
                    <w:r>
                      <w:rPr>
                        <w:rFonts w:ascii="Arial Black" w:hAnsi="Arial Black"/>
                        <w:color w:val="3085AB"/>
                        <w:w w:val="85"/>
                        <w:sz w:val="15"/>
                      </w:rPr>
                      <w:t>Attribution</w:t>
                    </w:r>
                    <w:r>
                      <w:rPr>
                        <w:rFonts w:ascii="Arial Black" w:hAnsi="Arial Black"/>
                        <w:color w:val="3085AB"/>
                        <w:spacing w:val="-21"/>
                        <w:w w:val="85"/>
                        <w:sz w:val="15"/>
                      </w:rPr>
                      <w:t xml:space="preserve"> </w:t>
                    </w:r>
                    <w:proofErr w:type="spellStart"/>
                    <w:r>
                      <w:rPr>
                        <w:rFonts w:ascii="Arial Black" w:hAnsi="Arial Black"/>
                        <w:color w:val="3085AB"/>
                        <w:w w:val="85"/>
                        <w:sz w:val="15"/>
                      </w:rPr>
                      <w:t>Licence</w:t>
                    </w:r>
                    <w:proofErr w:type="spellEnd"/>
                  </w:hyperlink>
                  <w:r>
                    <w:rPr>
                      <w:rFonts w:ascii="Arial Black" w:hAnsi="Arial Black"/>
                      <w:w w:val="85"/>
                      <w:sz w:val="15"/>
                    </w:rPr>
                    <w:t>,</w:t>
                  </w:r>
                  <w:r>
                    <w:rPr>
                      <w:rFonts w:ascii="Arial Black" w:hAnsi="Arial Black"/>
                      <w:spacing w:val="-21"/>
                      <w:w w:val="85"/>
                      <w:sz w:val="15"/>
                    </w:rPr>
                    <w:t xml:space="preserve"> </w:t>
                  </w:r>
                  <w:r>
                    <w:rPr>
                      <w:rFonts w:ascii="Arial Black" w:hAnsi="Arial Black"/>
                      <w:w w:val="85"/>
                      <w:sz w:val="15"/>
                    </w:rPr>
                    <w:t xml:space="preserve">which </w:t>
                  </w:r>
                  <w:r>
                    <w:rPr>
                      <w:rFonts w:ascii="Arial Black" w:hAnsi="Arial Black"/>
                      <w:w w:val="95"/>
                      <w:sz w:val="15"/>
                    </w:rPr>
                    <w:t>permits</w:t>
                  </w:r>
                  <w:r>
                    <w:rPr>
                      <w:rFonts w:ascii="Arial Black" w:hAnsi="Arial Black"/>
                      <w:spacing w:val="-32"/>
                      <w:w w:val="95"/>
                      <w:sz w:val="15"/>
                    </w:rPr>
                    <w:t xml:space="preserve"> </w:t>
                  </w:r>
                  <w:r>
                    <w:rPr>
                      <w:rFonts w:ascii="Arial Black" w:hAnsi="Arial Black"/>
                      <w:w w:val="95"/>
                      <w:sz w:val="15"/>
                    </w:rPr>
                    <w:t>unrestricted</w:t>
                  </w:r>
                  <w:r>
                    <w:rPr>
                      <w:rFonts w:ascii="Arial Black" w:hAnsi="Arial Black"/>
                      <w:spacing w:val="-31"/>
                      <w:w w:val="95"/>
                      <w:sz w:val="15"/>
                    </w:rPr>
                    <w:t xml:space="preserve"> </w:t>
                  </w:r>
                  <w:r>
                    <w:rPr>
                      <w:rFonts w:ascii="Arial Black" w:hAnsi="Arial Black"/>
                      <w:w w:val="95"/>
                      <w:sz w:val="15"/>
                    </w:rPr>
                    <w:t>use,</w:t>
                  </w:r>
                  <w:r>
                    <w:rPr>
                      <w:rFonts w:ascii="Arial Black" w:hAnsi="Arial Black"/>
                      <w:spacing w:val="-31"/>
                      <w:w w:val="95"/>
                      <w:sz w:val="15"/>
                    </w:rPr>
                    <w:t xml:space="preserve"> </w:t>
                  </w:r>
                  <w:r>
                    <w:rPr>
                      <w:rFonts w:ascii="Arial Black" w:hAnsi="Arial Black"/>
                      <w:w w:val="95"/>
                      <w:sz w:val="15"/>
                    </w:rPr>
                    <w:t>distribution,</w:t>
                  </w:r>
                  <w:r>
                    <w:rPr>
                      <w:rFonts w:ascii="Arial Black" w:hAnsi="Arial Black"/>
                      <w:spacing w:val="-31"/>
                      <w:w w:val="95"/>
                      <w:sz w:val="15"/>
                    </w:rPr>
                    <w:t xml:space="preserve"> </w:t>
                  </w:r>
                  <w:r>
                    <w:rPr>
                      <w:rFonts w:ascii="Arial Black" w:hAnsi="Arial Black"/>
                      <w:w w:val="95"/>
                      <w:sz w:val="15"/>
                    </w:rPr>
                    <w:t>and</w:t>
                  </w:r>
                  <w:r>
                    <w:rPr>
                      <w:rFonts w:ascii="Arial Black" w:hAnsi="Arial Black"/>
                      <w:spacing w:val="-31"/>
                      <w:w w:val="95"/>
                      <w:sz w:val="15"/>
                    </w:rPr>
                    <w:t xml:space="preserve"> </w:t>
                  </w:r>
                  <w:r>
                    <w:rPr>
                      <w:rFonts w:ascii="Arial Black" w:hAnsi="Arial Black"/>
                      <w:w w:val="95"/>
                      <w:sz w:val="15"/>
                    </w:rPr>
                    <w:t>reproduction</w:t>
                  </w:r>
                  <w:r>
                    <w:rPr>
                      <w:rFonts w:ascii="Arial Black" w:hAnsi="Arial Black"/>
                      <w:spacing w:val="-31"/>
                      <w:w w:val="95"/>
                      <w:sz w:val="15"/>
                    </w:rPr>
                    <w:t xml:space="preserve"> </w:t>
                  </w:r>
                  <w:r>
                    <w:rPr>
                      <w:rFonts w:ascii="Arial Black" w:hAnsi="Arial Black"/>
                      <w:w w:val="95"/>
                      <w:sz w:val="15"/>
                    </w:rPr>
                    <w:t>in</w:t>
                  </w:r>
                  <w:r>
                    <w:rPr>
                      <w:rFonts w:ascii="Arial Black" w:hAnsi="Arial Black"/>
                      <w:spacing w:val="-31"/>
                      <w:w w:val="95"/>
                      <w:sz w:val="15"/>
                    </w:rPr>
                    <w:t xml:space="preserve"> </w:t>
                  </w:r>
                  <w:r>
                    <w:rPr>
                      <w:rFonts w:ascii="Arial Black" w:hAnsi="Arial Black"/>
                      <w:w w:val="95"/>
                      <w:sz w:val="15"/>
                    </w:rPr>
                    <w:t>any</w:t>
                  </w:r>
                  <w:r>
                    <w:rPr>
                      <w:rFonts w:ascii="Arial Black" w:hAnsi="Arial Black"/>
                      <w:spacing w:val="-31"/>
                      <w:w w:val="95"/>
                      <w:sz w:val="15"/>
                    </w:rPr>
                    <w:t xml:space="preserve"> </w:t>
                  </w:r>
                  <w:r>
                    <w:rPr>
                      <w:rFonts w:ascii="Arial Black" w:hAnsi="Arial Black"/>
                      <w:w w:val="95"/>
                      <w:sz w:val="15"/>
                    </w:rPr>
                    <w:t>medium,</w:t>
                  </w:r>
                  <w:r>
                    <w:rPr>
                      <w:rFonts w:ascii="Arial Black" w:hAnsi="Arial Black"/>
                      <w:spacing w:val="-31"/>
                      <w:w w:val="95"/>
                      <w:sz w:val="15"/>
                    </w:rPr>
                    <w:t xml:space="preserve"> </w:t>
                  </w:r>
                  <w:r>
                    <w:rPr>
                      <w:rFonts w:ascii="Arial Black" w:hAnsi="Arial Black"/>
                      <w:w w:val="95"/>
                      <w:sz w:val="15"/>
                    </w:rPr>
                    <w:t>provided</w:t>
                  </w:r>
                  <w:r>
                    <w:rPr>
                      <w:rFonts w:ascii="Arial Black" w:hAnsi="Arial Black"/>
                      <w:spacing w:val="-31"/>
                      <w:w w:val="95"/>
                      <w:sz w:val="15"/>
                    </w:rPr>
                    <w:t xml:space="preserve"> </w:t>
                  </w:r>
                  <w:r>
                    <w:rPr>
                      <w:rFonts w:ascii="Arial Black" w:hAnsi="Arial Black"/>
                      <w:w w:val="95"/>
                      <w:sz w:val="15"/>
                    </w:rPr>
                    <w:t>the</w:t>
                  </w:r>
                  <w:r>
                    <w:rPr>
                      <w:rFonts w:ascii="Arial Black" w:hAnsi="Arial Black"/>
                      <w:spacing w:val="-31"/>
                      <w:w w:val="95"/>
                      <w:sz w:val="15"/>
                    </w:rPr>
                    <w:t xml:space="preserve"> </w:t>
                  </w:r>
                  <w:r>
                    <w:rPr>
                      <w:rFonts w:ascii="Arial Black" w:hAnsi="Arial Black"/>
                      <w:w w:val="95"/>
                      <w:sz w:val="15"/>
                    </w:rPr>
                    <w:t>original</w:t>
                  </w:r>
                  <w:r>
                    <w:rPr>
                      <w:rFonts w:ascii="Arial Black" w:hAnsi="Arial Black"/>
                      <w:spacing w:val="-32"/>
                      <w:w w:val="95"/>
                      <w:sz w:val="15"/>
                    </w:rPr>
                    <w:t xml:space="preserve"> </w:t>
                  </w:r>
                  <w:r>
                    <w:rPr>
                      <w:rFonts w:ascii="Arial Black" w:hAnsi="Arial Black"/>
                      <w:w w:val="95"/>
                      <w:sz w:val="15"/>
                    </w:rPr>
                    <w:t>work</w:t>
                  </w:r>
                  <w:r>
                    <w:rPr>
                      <w:rFonts w:ascii="Arial Black" w:hAnsi="Arial Black"/>
                      <w:spacing w:val="-31"/>
                      <w:w w:val="95"/>
                      <w:sz w:val="15"/>
                    </w:rPr>
                    <w:t xml:space="preserve"> </w:t>
                  </w:r>
                  <w:r>
                    <w:rPr>
                      <w:rFonts w:ascii="Arial Black" w:hAnsi="Arial Black"/>
                      <w:w w:val="95"/>
                      <w:sz w:val="15"/>
                    </w:rPr>
                    <w:t>is</w:t>
                  </w:r>
                  <w:r>
                    <w:rPr>
                      <w:rFonts w:ascii="Arial Black" w:hAnsi="Arial Black"/>
                      <w:spacing w:val="-31"/>
                      <w:w w:val="95"/>
                      <w:sz w:val="15"/>
                    </w:rPr>
                    <w:t xml:space="preserve"> </w:t>
                  </w:r>
                  <w:r>
                    <w:rPr>
                      <w:rFonts w:ascii="Arial Black" w:hAnsi="Arial Black"/>
                      <w:w w:val="95"/>
                      <w:sz w:val="15"/>
                    </w:rPr>
                    <w:t>properly</w:t>
                  </w:r>
                  <w:r>
                    <w:rPr>
                      <w:rFonts w:ascii="Arial Black" w:hAnsi="Arial Black"/>
                      <w:spacing w:val="-31"/>
                      <w:w w:val="95"/>
                      <w:sz w:val="15"/>
                    </w:rPr>
                    <w:t xml:space="preserve"> </w:t>
                  </w:r>
                  <w:r>
                    <w:rPr>
                      <w:rFonts w:ascii="Arial Black" w:hAnsi="Arial Black"/>
                      <w:w w:val="95"/>
                      <w:sz w:val="15"/>
                    </w:rPr>
                    <w:t>cited.</w:t>
                  </w:r>
                </w:p>
                <w:p w14:paraId="4F0FB8F3" w14:textId="77777777" w:rsidR="00251D60" w:rsidRDefault="00251D60">
                  <w:pPr>
                    <w:spacing w:before="58" w:line="244" w:lineRule="auto"/>
                    <w:ind w:left="144" w:right="333"/>
                    <w:jc w:val="both"/>
                    <w:rPr>
                      <w:rFonts w:ascii="Arial Black"/>
                      <w:sz w:val="15"/>
                    </w:rPr>
                  </w:pPr>
                  <w:r>
                    <w:rPr>
                      <w:rFonts w:ascii="Arial"/>
                      <w:b/>
                      <w:sz w:val="15"/>
                    </w:rPr>
                    <w:t>How</w:t>
                  </w:r>
                  <w:r>
                    <w:rPr>
                      <w:rFonts w:ascii="Arial"/>
                      <w:b/>
                      <w:spacing w:val="-24"/>
                      <w:sz w:val="15"/>
                    </w:rPr>
                    <w:t xml:space="preserve"> </w:t>
                  </w:r>
                  <w:r>
                    <w:rPr>
                      <w:rFonts w:ascii="Arial"/>
                      <w:b/>
                      <w:sz w:val="15"/>
                    </w:rPr>
                    <w:t>to</w:t>
                  </w:r>
                  <w:r>
                    <w:rPr>
                      <w:rFonts w:ascii="Arial"/>
                      <w:b/>
                      <w:spacing w:val="-23"/>
                      <w:sz w:val="15"/>
                    </w:rPr>
                    <w:t xml:space="preserve"> </w:t>
                  </w:r>
                  <w:r>
                    <w:rPr>
                      <w:rFonts w:ascii="Arial"/>
                      <w:b/>
                      <w:sz w:val="15"/>
                    </w:rPr>
                    <w:t>cite</w:t>
                  </w:r>
                  <w:r>
                    <w:rPr>
                      <w:rFonts w:ascii="Arial"/>
                      <w:b/>
                      <w:spacing w:val="-23"/>
                      <w:sz w:val="15"/>
                    </w:rPr>
                    <w:t xml:space="preserve"> </w:t>
                  </w:r>
                  <w:r>
                    <w:rPr>
                      <w:rFonts w:ascii="Arial"/>
                      <w:b/>
                      <w:sz w:val="15"/>
                    </w:rPr>
                    <w:t>this</w:t>
                  </w:r>
                  <w:r>
                    <w:rPr>
                      <w:rFonts w:ascii="Arial"/>
                      <w:b/>
                      <w:spacing w:val="-23"/>
                      <w:sz w:val="15"/>
                    </w:rPr>
                    <w:t xml:space="preserve"> </w:t>
                  </w:r>
                  <w:r>
                    <w:rPr>
                      <w:rFonts w:ascii="Arial"/>
                      <w:b/>
                      <w:sz w:val="15"/>
                    </w:rPr>
                    <w:t>article:</w:t>
                  </w:r>
                  <w:r>
                    <w:rPr>
                      <w:rFonts w:ascii="Arial"/>
                      <w:b/>
                      <w:spacing w:val="-25"/>
                      <w:sz w:val="15"/>
                    </w:rPr>
                    <w:t xml:space="preserve"> </w:t>
                  </w:r>
                  <w:r>
                    <w:rPr>
                      <w:rFonts w:ascii="Arial Black"/>
                      <w:sz w:val="15"/>
                    </w:rPr>
                    <w:t>Gomez</w:t>
                  </w:r>
                  <w:r>
                    <w:rPr>
                      <w:rFonts w:ascii="Arial Black"/>
                      <w:spacing w:val="-33"/>
                      <w:sz w:val="15"/>
                    </w:rPr>
                    <w:t xml:space="preserve"> </w:t>
                  </w:r>
                  <w:r>
                    <w:rPr>
                      <w:rFonts w:ascii="Arial Black"/>
                      <w:sz w:val="15"/>
                    </w:rPr>
                    <w:t>A,</w:t>
                  </w:r>
                  <w:r>
                    <w:rPr>
                      <w:rFonts w:ascii="Arial Black"/>
                      <w:spacing w:val="-33"/>
                      <w:sz w:val="15"/>
                    </w:rPr>
                    <w:t xml:space="preserve"> </w:t>
                  </w:r>
                  <w:r>
                    <w:rPr>
                      <w:rFonts w:ascii="Arial Black"/>
                      <w:sz w:val="15"/>
                    </w:rPr>
                    <w:t>Loar</w:t>
                  </w:r>
                  <w:r>
                    <w:rPr>
                      <w:rFonts w:ascii="Arial Black"/>
                      <w:spacing w:val="-33"/>
                      <w:sz w:val="15"/>
                    </w:rPr>
                    <w:t xml:space="preserve"> </w:t>
                  </w:r>
                  <w:r>
                    <w:rPr>
                      <w:rFonts w:ascii="Arial Black"/>
                      <w:sz w:val="15"/>
                    </w:rPr>
                    <w:t>R</w:t>
                  </w:r>
                  <w:r>
                    <w:rPr>
                      <w:rFonts w:ascii="Arial Black"/>
                      <w:spacing w:val="-34"/>
                      <w:sz w:val="15"/>
                    </w:rPr>
                    <w:t xml:space="preserve"> </w:t>
                  </w:r>
                  <w:r>
                    <w:rPr>
                      <w:rFonts w:ascii="Arial Black"/>
                      <w:sz w:val="15"/>
                    </w:rPr>
                    <w:t>and</w:t>
                  </w:r>
                  <w:r>
                    <w:rPr>
                      <w:rFonts w:ascii="Arial Black"/>
                      <w:spacing w:val="-33"/>
                      <w:sz w:val="15"/>
                    </w:rPr>
                    <w:t xml:space="preserve"> </w:t>
                  </w:r>
                  <w:r>
                    <w:rPr>
                      <w:rFonts w:ascii="Arial Black"/>
                      <w:sz w:val="15"/>
                    </w:rPr>
                    <w:t>England</w:t>
                  </w:r>
                  <w:r>
                    <w:rPr>
                      <w:rFonts w:ascii="Arial Black"/>
                      <w:spacing w:val="-33"/>
                      <w:sz w:val="15"/>
                    </w:rPr>
                    <w:t xml:space="preserve"> </w:t>
                  </w:r>
                  <w:r>
                    <w:rPr>
                      <w:rFonts w:ascii="Arial Black"/>
                      <w:sz w:val="15"/>
                    </w:rPr>
                    <w:t>Kramer</w:t>
                  </w:r>
                  <w:r>
                    <w:rPr>
                      <w:rFonts w:ascii="Arial Black"/>
                      <w:spacing w:val="-33"/>
                      <w:sz w:val="15"/>
                    </w:rPr>
                    <w:t xml:space="preserve"> </w:t>
                  </w:r>
                  <w:r>
                    <w:rPr>
                      <w:rFonts w:ascii="Arial Black"/>
                      <w:sz w:val="15"/>
                    </w:rPr>
                    <w:t>A.</w:t>
                  </w:r>
                  <w:r>
                    <w:rPr>
                      <w:rFonts w:ascii="Arial Black"/>
                      <w:spacing w:val="-31"/>
                      <w:sz w:val="15"/>
                    </w:rPr>
                    <w:t xml:space="preserve"> </w:t>
                  </w:r>
                  <w:r>
                    <w:rPr>
                      <w:rFonts w:ascii="Arial"/>
                      <w:b/>
                      <w:sz w:val="15"/>
                    </w:rPr>
                    <w:t>The</w:t>
                  </w:r>
                  <w:r>
                    <w:rPr>
                      <w:rFonts w:ascii="Arial"/>
                      <w:b/>
                      <w:spacing w:val="-23"/>
                      <w:sz w:val="15"/>
                    </w:rPr>
                    <w:t xml:space="preserve"> </w:t>
                  </w:r>
                  <w:r>
                    <w:rPr>
                      <w:rFonts w:ascii="Arial"/>
                      <w:b/>
                      <w:sz w:val="15"/>
                    </w:rPr>
                    <w:t>impact</w:t>
                  </w:r>
                  <w:r>
                    <w:rPr>
                      <w:rFonts w:ascii="Arial"/>
                      <w:b/>
                      <w:spacing w:val="-23"/>
                      <w:sz w:val="15"/>
                    </w:rPr>
                    <w:t xml:space="preserve"> </w:t>
                  </w:r>
                  <w:r>
                    <w:rPr>
                      <w:rFonts w:ascii="Arial"/>
                      <w:b/>
                      <w:sz w:val="15"/>
                    </w:rPr>
                    <w:t>of</w:t>
                  </w:r>
                  <w:r>
                    <w:rPr>
                      <w:rFonts w:ascii="Arial"/>
                      <w:b/>
                      <w:spacing w:val="-23"/>
                      <w:sz w:val="15"/>
                    </w:rPr>
                    <w:t xml:space="preserve"> </w:t>
                  </w:r>
                  <w:r>
                    <w:rPr>
                      <w:rFonts w:ascii="Arial"/>
                      <w:b/>
                      <w:sz w:val="15"/>
                    </w:rPr>
                    <w:t>market</w:t>
                  </w:r>
                  <w:r>
                    <w:rPr>
                      <w:rFonts w:ascii="Arial"/>
                      <w:b/>
                      <w:spacing w:val="-23"/>
                      <w:sz w:val="15"/>
                    </w:rPr>
                    <w:t xml:space="preserve"> </w:t>
                  </w:r>
                  <w:r>
                    <w:rPr>
                      <w:rFonts w:ascii="Arial"/>
                      <w:b/>
                      <w:sz w:val="15"/>
                    </w:rPr>
                    <w:t>segmentation</w:t>
                  </w:r>
                  <w:r>
                    <w:rPr>
                      <w:rFonts w:ascii="Arial"/>
                      <w:b/>
                      <w:spacing w:val="-24"/>
                      <w:sz w:val="15"/>
                    </w:rPr>
                    <w:t xml:space="preserve"> </w:t>
                  </w:r>
                  <w:r>
                    <w:rPr>
                      <w:rFonts w:ascii="Arial"/>
                      <w:b/>
                      <w:sz w:val="15"/>
                    </w:rPr>
                    <w:t>and</w:t>
                  </w:r>
                  <w:r>
                    <w:rPr>
                      <w:rFonts w:ascii="Arial"/>
                      <w:b/>
                      <w:spacing w:val="-23"/>
                      <w:sz w:val="15"/>
                    </w:rPr>
                    <w:t xml:space="preserve"> </w:t>
                  </w:r>
                  <w:r>
                    <w:rPr>
                      <w:rFonts w:ascii="Arial"/>
                      <w:b/>
                      <w:sz w:val="15"/>
                    </w:rPr>
                    <w:t>social</w:t>
                  </w:r>
                  <w:r>
                    <w:rPr>
                      <w:rFonts w:ascii="Arial"/>
                      <w:b/>
                      <w:spacing w:val="-23"/>
                      <w:sz w:val="15"/>
                    </w:rPr>
                    <w:t xml:space="preserve"> </w:t>
                  </w:r>
                  <w:r>
                    <w:rPr>
                      <w:rFonts w:ascii="Arial"/>
                      <w:b/>
                      <w:sz w:val="15"/>
                    </w:rPr>
                    <w:t>marketing</w:t>
                  </w:r>
                  <w:r>
                    <w:rPr>
                      <w:rFonts w:ascii="Arial"/>
                      <w:b/>
                      <w:spacing w:val="-23"/>
                      <w:sz w:val="15"/>
                    </w:rPr>
                    <w:t xml:space="preserve"> </w:t>
                  </w:r>
                  <w:r>
                    <w:rPr>
                      <w:rFonts w:ascii="Arial"/>
                      <w:b/>
                      <w:sz w:val="15"/>
                    </w:rPr>
                    <w:t>on</w:t>
                  </w:r>
                  <w:r>
                    <w:rPr>
                      <w:rFonts w:ascii="Arial"/>
                      <w:b/>
                      <w:spacing w:val="-24"/>
                      <w:sz w:val="15"/>
                    </w:rPr>
                    <w:t xml:space="preserve"> </w:t>
                  </w:r>
                  <w:r>
                    <w:rPr>
                      <w:rFonts w:ascii="Arial"/>
                      <w:b/>
                      <w:sz w:val="15"/>
                    </w:rPr>
                    <w:t>uptake</w:t>
                  </w:r>
                  <w:r>
                    <w:rPr>
                      <w:rFonts w:ascii="Arial"/>
                      <w:b/>
                      <w:spacing w:val="-23"/>
                      <w:sz w:val="15"/>
                    </w:rPr>
                    <w:t xml:space="preserve"> </w:t>
                  </w:r>
                  <w:r>
                    <w:rPr>
                      <w:rFonts w:ascii="Arial"/>
                      <w:b/>
                      <w:sz w:val="15"/>
                    </w:rPr>
                    <w:t xml:space="preserve">of preventive </w:t>
                  </w:r>
                  <w:proofErr w:type="spellStart"/>
                  <w:r>
                    <w:rPr>
                      <w:rFonts w:ascii="Arial"/>
                      <w:b/>
                      <w:sz w:val="15"/>
                    </w:rPr>
                    <w:t>programmes</w:t>
                  </w:r>
                  <w:proofErr w:type="spellEnd"/>
                  <w:r>
                    <w:rPr>
                      <w:rFonts w:ascii="Arial"/>
                      <w:b/>
                      <w:sz w:val="15"/>
                    </w:rPr>
                    <w:t>: the example of voluntary medical male circumcision. A literature review [version 1; referees: awaiting peer review]</w:t>
                  </w:r>
                  <w:r>
                    <w:rPr>
                      <w:rFonts w:ascii="Arial"/>
                      <w:b/>
                      <w:spacing w:val="-17"/>
                      <w:sz w:val="15"/>
                    </w:rPr>
                    <w:t xml:space="preserve"> </w:t>
                  </w:r>
                  <w:r>
                    <w:rPr>
                      <w:rFonts w:ascii="Arial Black"/>
                      <w:sz w:val="15"/>
                    </w:rPr>
                    <w:t>Gates</w:t>
                  </w:r>
                  <w:r>
                    <w:rPr>
                      <w:rFonts w:ascii="Arial Black"/>
                      <w:spacing w:val="-25"/>
                      <w:sz w:val="15"/>
                    </w:rPr>
                    <w:t xml:space="preserve"> </w:t>
                  </w:r>
                  <w:r>
                    <w:rPr>
                      <w:rFonts w:ascii="Arial Black"/>
                      <w:sz w:val="15"/>
                    </w:rPr>
                    <w:t>Open</w:t>
                  </w:r>
                  <w:r>
                    <w:rPr>
                      <w:rFonts w:ascii="Arial Black"/>
                      <w:spacing w:val="-25"/>
                      <w:sz w:val="15"/>
                    </w:rPr>
                    <w:t xml:space="preserve"> </w:t>
                  </w:r>
                  <w:r>
                    <w:rPr>
                      <w:rFonts w:ascii="Arial Black"/>
                      <w:sz w:val="15"/>
                    </w:rPr>
                    <w:t>Research</w:t>
                  </w:r>
                  <w:r>
                    <w:rPr>
                      <w:rFonts w:ascii="Arial Black"/>
                      <w:spacing w:val="-26"/>
                      <w:sz w:val="15"/>
                    </w:rPr>
                    <w:t xml:space="preserve"> </w:t>
                  </w:r>
                  <w:r>
                    <w:rPr>
                      <w:rFonts w:ascii="Arial Black"/>
                      <w:sz w:val="15"/>
                    </w:rPr>
                    <w:t>2018,</w:t>
                  </w:r>
                  <w:r>
                    <w:rPr>
                      <w:rFonts w:ascii="Arial Black"/>
                      <w:spacing w:val="-22"/>
                      <w:sz w:val="15"/>
                    </w:rPr>
                    <w:t xml:space="preserve"> </w:t>
                  </w:r>
                  <w:r>
                    <w:rPr>
                      <w:rFonts w:ascii="Arial"/>
                      <w:b/>
                      <w:sz w:val="15"/>
                    </w:rPr>
                    <w:t>2</w:t>
                  </w:r>
                  <w:r>
                    <w:rPr>
                      <w:rFonts w:ascii="Arial Black"/>
                      <w:sz w:val="15"/>
                    </w:rPr>
                    <w:t>:68</w:t>
                  </w:r>
                  <w:r>
                    <w:rPr>
                      <w:rFonts w:ascii="Arial Black"/>
                      <w:spacing w:val="-25"/>
                      <w:sz w:val="15"/>
                    </w:rPr>
                    <w:t xml:space="preserve"> </w:t>
                  </w:r>
                  <w:r>
                    <w:rPr>
                      <w:rFonts w:ascii="Arial Black"/>
                      <w:sz w:val="15"/>
                    </w:rPr>
                    <w:t>(</w:t>
                  </w:r>
                  <w:hyperlink r:id="rId17">
                    <w:r>
                      <w:rPr>
                        <w:rFonts w:ascii="Arial Black"/>
                        <w:color w:val="3085AB"/>
                        <w:sz w:val="15"/>
                      </w:rPr>
                      <w:t>https://doi.org/10.12688/gatesopenres.12888.1</w:t>
                    </w:r>
                  </w:hyperlink>
                  <w:r>
                    <w:rPr>
                      <w:rFonts w:ascii="Arial Black"/>
                      <w:sz w:val="15"/>
                    </w:rPr>
                    <w:t>)</w:t>
                  </w:r>
                </w:p>
                <w:p w14:paraId="293721AA" w14:textId="77777777" w:rsidR="00251D60" w:rsidRDefault="00251D60">
                  <w:pPr>
                    <w:spacing w:before="55"/>
                    <w:ind w:left="144"/>
                    <w:rPr>
                      <w:rFonts w:ascii="Arial Black"/>
                      <w:sz w:val="15"/>
                    </w:rPr>
                  </w:pPr>
                  <w:r>
                    <w:rPr>
                      <w:rFonts w:ascii="Arial"/>
                      <w:b/>
                      <w:w w:val="95"/>
                      <w:sz w:val="15"/>
                    </w:rPr>
                    <w:t xml:space="preserve">First published: </w:t>
                  </w:r>
                  <w:r>
                    <w:rPr>
                      <w:rFonts w:ascii="Arial Black"/>
                      <w:w w:val="95"/>
                      <w:sz w:val="15"/>
                    </w:rPr>
                    <w:t xml:space="preserve">11 Dec 2018, </w:t>
                  </w:r>
                  <w:r>
                    <w:rPr>
                      <w:rFonts w:ascii="Arial"/>
                      <w:b/>
                      <w:w w:val="95"/>
                      <w:sz w:val="15"/>
                    </w:rPr>
                    <w:t>2</w:t>
                  </w:r>
                  <w:r>
                    <w:rPr>
                      <w:rFonts w:ascii="Arial Black"/>
                      <w:w w:val="95"/>
                      <w:sz w:val="15"/>
                    </w:rPr>
                    <w:t>:68 (</w:t>
                  </w:r>
                  <w:hyperlink r:id="rId18">
                    <w:r>
                      <w:rPr>
                        <w:rFonts w:ascii="Arial Black"/>
                        <w:color w:val="3085AB"/>
                        <w:w w:val="95"/>
                        <w:sz w:val="15"/>
                      </w:rPr>
                      <w:t>https://doi.org/10.12688/gatesopenres.12888.1</w:t>
                    </w:r>
                  </w:hyperlink>
                  <w:r>
                    <w:rPr>
                      <w:rFonts w:ascii="Arial Black"/>
                      <w:w w:val="95"/>
                      <w:sz w:val="15"/>
                    </w:rPr>
                    <w:t>)</w:t>
                  </w:r>
                </w:p>
              </w:txbxContent>
            </v:textbox>
            <w10:wrap type="topAndBottom" anchorx="page"/>
          </v:shape>
        </w:pict>
      </w:r>
    </w:p>
    <w:p w14:paraId="2955DBF8" w14:textId="77777777" w:rsidR="00691051" w:rsidRDefault="00691051">
      <w:pPr>
        <w:rPr>
          <w:rFonts w:ascii="Arial Black"/>
        </w:rPr>
        <w:sectPr w:rsidR="00691051">
          <w:pgSz w:w="12240" w:h="15840"/>
          <w:pgMar w:top="1140" w:right="1040" w:bottom="1140" w:left="1040" w:header="492" w:footer="960" w:gutter="0"/>
          <w:cols w:space="720"/>
        </w:sectPr>
      </w:pPr>
    </w:p>
    <w:p w14:paraId="5DE479FB" w14:textId="77777777" w:rsidR="00691051" w:rsidRDefault="00251D60">
      <w:pPr>
        <w:pStyle w:val="Heading1"/>
        <w:spacing w:before="94"/>
      </w:pPr>
      <w:r>
        <w:rPr>
          <w:color w:val="231F20"/>
        </w:rPr>
        <w:lastRenderedPageBreak/>
        <w:t>List of abbreviations</w:t>
      </w:r>
    </w:p>
    <w:p w14:paraId="21288563" w14:textId="77777777" w:rsidR="00691051" w:rsidRDefault="00251D60">
      <w:pPr>
        <w:pStyle w:val="BodyText"/>
        <w:tabs>
          <w:tab w:val="left" w:pos="1100"/>
        </w:tabs>
        <w:spacing w:before="12" w:line="417" w:lineRule="auto"/>
        <w:ind w:left="113" w:right="1306"/>
      </w:pPr>
      <w:r>
        <w:rPr>
          <w:color w:val="231F20"/>
        </w:rPr>
        <w:t>AGYW</w:t>
      </w:r>
      <w:r>
        <w:rPr>
          <w:color w:val="231F20"/>
        </w:rPr>
        <w:tab/>
        <w:t>Adolescent girls and young women EAMC</w:t>
      </w:r>
      <w:r>
        <w:rPr>
          <w:color w:val="231F20"/>
        </w:rPr>
        <w:tab/>
        <w:t xml:space="preserve">Early adolescent male </w:t>
      </w:r>
      <w:r>
        <w:rPr>
          <w:color w:val="231F20"/>
          <w:spacing w:val="-2"/>
        </w:rPr>
        <w:t xml:space="preserve">circumcision </w:t>
      </w:r>
      <w:r>
        <w:rPr>
          <w:color w:val="231F20"/>
        </w:rPr>
        <w:t>EIMC</w:t>
      </w:r>
      <w:r>
        <w:rPr>
          <w:color w:val="231F20"/>
        </w:rPr>
        <w:tab/>
        <w:t>Early infant male circumcision HIV</w:t>
      </w:r>
      <w:r>
        <w:rPr>
          <w:color w:val="231F20"/>
        </w:rPr>
        <w:tab/>
        <w:t>Human immunodeficiency</w:t>
      </w:r>
      <w:r>
        <w:rPr>
          <w:color w:val="231F20"/>
          <w:spacing w:val="-4"/>
        </w:rPr>
        <w:t xml:space="preserve"> </w:t>
      </w:r>
      <w:r>
        <w:rPr>
          <w:color w:val="231F20"/>
        </w:rPr>
        <w:t>virus</w:t>
      </w:r>
    </w:p>
    <w:p w14:paraId="2A91F80A" w14:textId="77777777" w:rsidR="00691051" w:rsidRDefault="00251D60">
      <w:pPr>
        <w:pStyle w:val="BodyText"/>
        <w:tabs>
          <w:tab w:val="left" w:pos="1123"/>
        </w:tabs>
        <w:spacing w:line="206" w:lineRule="exact"/>
        <w:ind w:left="113"/>
      </w:pPr>
      <w:r>
        <w:rPr>
          <w:color w:val="231F20"/>
        </w:rPr>
        <w:t>IAS</w:t>
      </w:r>
      <w:r>
        <w:rPr>
          <w:color w:val="231F20"/>
        </w:rPr>
        <w:tab/>
        <w:t>International AIDS</w:t>
      </w:r>
      <w:r>
        <w:rPr>
          <w:color w:val="231F20"/>
          <w:spacing w:val="-10"/>
        </w:rPr>
        <w:t xml:space="preserve"> </w:t>
      </w:r>
      <w:r>
        <w:rPr>
          <w:color w:val="231F20"/>
        </w:rPr>
        <w:t>Society</w:t>
      </w:r>
    </w:p>
    <w:p w14:paraId="3CE55FA4" w14:textId="77777777" w:rsidR="00691051" w:rsidRDefault="00251D60">
      <w:pPr>
        <w:pStyle w:val="BodyText"/>
        <w:tabs>
          <w:tab w:val="left" w:pos="1113"/>
        </w:tabs>
        <w:spacing w:before="153"/>
        <w:ind w:left="113"/>
      </w:pPr>
      <w:proofErr w:type="spellStart"/>
      <w:r>
        <w:rPr>
          <w:color w:val="231F20"/>
        </w:rPr>
        <w:t>PrEP</w:t>
      </w:r>
      <w:proofErr w:type="spellEnd"/>
      <w:r>
        <w:rPr>
          <w:color w:val="231F20"/>
        </w:rPr>
        <w:tab/>
        <w:t>Pre-exposure</w:t>
      </w:r>
      <w:r>
        <w:rPr>
          <w:color w:val="231F20"/>
          <w:spacing w:val="-1"/>
        </w:rPr>
        <w:t xml:space="preserve"> </w:t>
      </w:r>
      <w:r>
        <w:rPr>
          <w:color w:val="231F20"/>
        </w:rPr>
        <w:t>prophylaxis</w:t>
      </w:r>
    </w:p>
    <w:p w14:paraId="4692DF69" w14:textId="77777777" w:rsidR="00691051" w:rsidRDefault="00251D60">
      <w:pPr>
        <w:pStyle w:val="BodyText"/>
        <w:tabs>
          <w:tab w:val="left" w:pos="1093"/>
        </w:tabs>
        <w:spacing w:before="153"/>
        <w:ind w:left="113"/>
      </w:pPr>
      <w:r>
        <w:rPr>
          <w:color w:val="231F20"/>
        </w:rPr>
        <w:t>VMMC</w:t>
      </w:r>
      <w:r>
        <w:rPr>
          <w:color w:val="231F20"/>
        </w:rPr>
        <w:tab/>
      </w:r>
      <w:r>
        <w:rPr>
          <w:color w:val="231F20"/>
          <w:spacing w:val="-3"/>
        </w:rPr>
        <w:t xml:space="preserve">Voluntary </w:t>
      </w:r>
      <w:r>
        <w:rPr>
          <w:color w:val="231F20"/>
        </w:rPr>
        <w:t>medical male</w:t>
      </w:r>
      <w:r>
        <w:rPr>
          <w:color w:val="231F20"/>
          <w:spacing w:val="3"/>
        </w:rPr>
        <w:t xml:space="preserve"> </w:t>
      </w:r>
      <w:r>
        <w:rPr>
          <w:color w:val="231F20"/>
        </w:rPr>
        <w:t>circumcision</w:t>
      </w:r>
    </w:p>
    <w:p w14:paraId="0B9187E7" w14:textId="77777777" w:rsidR="00691051" w:rsidRDefault="00691051">
      <w:pPr>
        <w:pStyle w:val="BodyText"/>
        <w:spacing w:before="1"/>
        <w:rPr>
          <w:sz w:val="21"/>
        </w:rPr>
      </w:pPr>
    </w:p>
    <w:p w14:paraId="69176AB4" w14:textId="77777777" w:rsidR="00691051" w:rsidRDefault="00251D60">
      <w:pPr>
        <w:pStyle w:val="Heading1"/>
      </w:pPr>
      <w:r>
        <w:rPr>
          <w:color w:val="231F20"/>
        </w:rPr>
        <w:t>Introduction</w:t>
      </w:r>
    </w:p>
    <w:p w14:paraId="426567AA" w14:textId="77777777" w:rsidR="00691051" w:rsidRDefault="00251D60">
      <w:pPr>
        <w:pStyle w:val="BodyText"/>
        <w:spacing w:before="12" w:line="254" w:lineRule="auto"/>
        <w:ind w:left="113" w:right="38"/>
        <w:jc w:val="both"/>
      </w:pPr>
      <w:r>
        <w:rPr>
          <w:color w:val="231F20"/>
        </w:rPr>
        <w:t>Defining discrete audiences within a target population</w:t>
      </w:r>
      <w:commentRangeStart w:id="0"/>
      <w:r>
        <w:rPr>
          <w:color w:val="231F20"/>
        </w:rPr>
        <w:t xml:space="preserve"> </w:t>
      </w:r>
      <w:commentRangeEnd w:id="0"/>
      <w:r>
        <w:rPr>
          <w:rStyle w:val="CommentReference"/>
        </w:rPr>
        <w:commentReference w:id="0"/>
      </w:r>
      <w:r>
        <w:rPr>
          <w:color w:val="231F20"/>
        </w:rPr>
        <w:t xml:space="preserve">is a mar- </w:t>
      </w:r>
      <w:proofErr w:type="spellStart"/>
      <w:r>
        <w:rPr>
          <w:color w:val="231F20"/>
        </w:rPr>
        <w:t>keting</w:t>
      </w:r>
      <w:proofErr w:type="spellEnd"/>
      <w:r>
        <w:rPr>
          <w:color w:val="231F20"/>
        </w:rPr>
        <w:t xml:space="preserve"> approach used widely in the commercial world, </w:t>
      </w:r>
      <w:r>
        <w:rPr>
          <w:color w:val="231F20"/>
          <w:spacing w:val="-3"/>
        </w:rPr>
        <w:t xml:space="preserve">where </w:t>
      </w:r>
      <w:r>
        <w:rPr>
          <w:color w:val="231F20"/>
        </w:rPr>
        <w:t xml:space="preserve">strong understanding of a consumer segment is directly tied </w:t>
      </w:r>
      <w:r>
        <w:rPr>
          <w:color w:val="231F20"/>
          <w:spacing w:val="-7"/>
        </w:rPr>
        <w:t xml:space="preserve">to </w:t>
      </w:r>
      <w:r>
        <w:rPr>
          <w:color w:val="231F20"/>
        </w:rPr>
        <w:t xml:space="preserve">profits. </w:t>
      </w:r>
      <w:commentRangeStart w:id="1"/>
      <w:r>
        <w:rPr>
          <w:color w:val="231F20"/>
        </w:rPr>
        <w:t xml:space="preserve">Even private sector giants have had massive failures </w:t>
      </w:r>
      <w:proofErr w:type="gramStart"/>
      <w:r>
        <w:rPr>
          <w:color w:val="231F20"/>
          <w:spacing w:val="-4"/>
        </w:rPr>
        <w:t xml:space="preserve">due  </w:t>
      </w:r>
      <w:r>
        <w:rPr>
          <w:color w:val="231F20"/>
        </w:rPr>
        <w:t>to</w:t>
      </w:r>
      <w:proofErr w:type="gramEnd"/>
      <w:r>
        <w:rPr>
          <w:color w:val="231F20"/>
        </w:rPr>
        <w:t xml:space="preserve"> poor consumer understanding: Coca-Cola’s C2 drink is </w:t>
      </w:r>
      <w:r>
        <w:rPr>
          <w:color w:val="231F20"/>
          <w:spacing w:val="-8"/>
        </w:rPr>
        <w:t xml:space="preserve">an </w:t>
      </w:r>
      <w:r>
        <w:rPr>
          <w:color w:val="231F20"/>
        </w:rPr>
        <w:t>example</w:t>
      </w:r>
      <w:commentRangeStart w:id="2"/>
      <w:r>
        <w:rPr>
          <w:color w:val="231F20"/>
        </w:rPr>
        <w:t xml:space="preserve">. </w:t>
      </w:r>
      <w:commentRangeEnd w:id="1"/>
      <w:r w:rsidR="007E1A59">
        <w:rPr>
          <w:rStyle w:val="CommentReference"/>
        </w:rPr>
        <w:commentReference w:id="1"/>
      </w:r>
      <w:r>
        <w:rPr>
          <w:color w:val="231F20"/>
        </w:rPr>
        <w:t xml:space="preserve">In order for companies to make targeted </w:t>
      </w:r>
      <w:r>
        <w:rPr>
          <w:color w:val="231F20"/>
          <w:spacing w:val="-3"/>
        </w:rPr>
        <w:t xml:space="preserve">marketing </w:t>
      </w:r>
      <w:r>
        <w:rPr>
          <w:color w:val="231F20"/>
        </w:rPr>
        <w:t>decisions</w:t>
      </w:r>
      <w:commentRangeEnd w:id="2"/>
      <w:r w:rsidR="00655AB5">
        <w:rPr>
          <w:rStyle w:val="CommentReference"/>
        </w:rPr>
        <w:commentReference w:id="2"/>
      </w:r>
      <w:r>
        <w:rPr>
          <w:color w:val="231F20"/>
        </w:rPr>
        <w:t xml:space="preserve"> they</w:t>
      </w:r>
      <w:del w:id="3" w:author="Steve Kretschmer" w:date="2019-01-28T11:16:00Z">
        <w:r w:rsidDel="007E1A59">
          <w:rPr>
            <w:color w:val="231F20"/>
          </w:rPr>
          <w:delText xml:space="preserve"> </w:delText>
        </w:r>
      </w:del>
      <w:r>
        <w:rPr>
          <w:color w:val="231F20"/>
        </w:rPr>
        <w:t xml:space="preserve"> </w:t>
      </w:r>
      <w:proofErr w:type="gramStart"/>
      <w:r>
        <w:rPr>
          <w:color w:val="231F20"/>
        </w:rPr>
        <w:t>rely  on</w:t>
      </w:r>
      <w:proofErr w:type="gramEnd"/>
      <w:r>
        <w:rPr>
          <w:color w:val="231F20"/>
        </w:rPr>
        <w:t xml:space="preserve">  segmentation,  the  process  of  </w:t>
      </w:r>
      <w:r>
        <w:rPr>
          <w:color w:val="231F20"/>
          <w:spacing w:val="-3"/>
        </w:rPr>
        <w:t xml:space="preserve">dividing  </w:t>
      </w:r>
      <w:r>
        <w:rPr>
          <w:color w:val="231F20"/>
        </w:rPr>
        <w:t xml:space="preserve">“a market into smaller groups of buyers with distinct </w:t>
      </w:r>
      <w:r>
        <w:rPr>
          <w:color w:val="231F20"/>
          <w:spacing w:val="-3"/>
        </w:rPr>
        <w:t xml:space="preserve">needs, </w:t>
      </w:r>
      <w:r>
        <w:rPr>
          <w:color w:val="231F20"/>
        </w:rPr>
        <w:t>characteristics, or behaviors who might require separate products or marketing mixes”</w:t>
      </w:r>
      <w:hyperlink w:anchor="_bookmark3" w:history="1">
        <w:r>
          <w:rPr>
            <w:color w:val="2F85AB"/>
            <w:position w:val="6"/>
            <w:sz w:val="10"/>
          </w:rPr>
          <w:t>1</w:t>
        </w:r>
      </w:hyperlink>
      <w:r>
        <w:rPr>
          <w:color w:val="231F20"/>
        </w:rPr>
        <w:t xml:space="preserve">. Most commonly, markets are segmented   by geographic, demographic, psychographic (psychological attributes such as values, attitudes, and beliefs), and </w:t>
      </w:r>
      <w:proofErr w:type="spellStart"/>
      <w:r>
        <w:rPr>
          <w:color w:val="231F20"/>
        </w:rPr>
        <w:t>behavioural</w:t>
      </w:r>
      <w:proofErr w:type="spellEnd"/>
      <w:r>
        <w:rPr>
          <w:color w:val="231F20"/>
        </w:rPr>
        <w:t xml:space="preserve"> </w:t>
      </w:r>
      <w:commentRangeStart w:id="4"/>
      <w:r>
        <w:rPr>
          <w:color w:val="231F20"/>
        </w:rPr>
        <w:t>factors</w:t>
      </w:r>
      <w:hyperlink w:anchor="_bookmark3" w:history="1">
        <w:r>
          <w:rPr>
            <w:color w:val="2F85AB"/>
            <w:position w:val="6"/>
            <w:sz w:val="10"/>
          </w:rPr>
          <w:t>2</w:t>
        </w:r>
      </w:hyperlink>
      <w:commentRangeEnd w:id="4"/>
      <w:r w:rsidR="003503B4">
        <w:rPr>
          <w:rStyle w:val="CommentReference"/>
        </w:rPr>
        <w:commentReference w:id="4"/>
      </w:r>
      <w:r>
        <w:rPr>
          <w:color w:val="231F20"/>
        </w:rPr>
        <w:t xml:space="preserve">. The resulting breakout can then be used to make </w:t>
      </w:r>
      <w:proofErr w:type="spellStart"/>
      <w:r>
        <w:rPr>
          <w:color w:val="231F20"/>
          <w:spacing w:val="-4"/>
        </w:rPr>
        <w:t>stra</w:t>
      </w:r>
      <w:proofErr w:type="spellEnd"/>
      <w:r>
        <w:rPr>
          <w:color w:val="231F20"/>
          <w:spacing w:val="-4"/>
        </w:rPr>
        <w:t xml:space="preserve">- </w:t>
      </w:r>
      <w:proofErr w:type="spellStart"/>
      <w:r>
        <w:rPr>
          <w:color w:val="231F20"/>
        </w:rPr>
        <w:t>tegic</w:t>
      </w:r>
      <w:proofErr w:type="spellEnd"/>
      <w:r>
        <w:rPr>
          <w:color w:val="231F20"/>
        </w:rPr>
        <w:t xml:space="preserve"> decisions about whom to reach and how to connect meaningfully with them through product and service </w:t>
      </w:r>
      <w:proofErr w:type="spellStart"/>
      <w:r>
        <w:rPr>
          <w:color w:val="231F20"/>
          <w:spacing w:val="-4"/>
        </w:rPr>
        <w:t>experi</w:t>
      </w:r>
      <w:proofErr w:type="spellEnd"/>
      <w:proofErr w:type="gramStart"/>
      <w:r>
        <w:rPr>
          <w:color w:val="231F20"/>
          <w:spacing w:val="-4"/>
        </w:rPr>
        <w:t xml:space="preserve">-  </w:t>
      </w:r>
      <w:proofErr w:type="spellStart"/>
      <w:r>
        <w:rPr>
          <w:color w:val="231F20"/>
        </w:rPr>
        <w:t>ences</w:t>
      </w:r>
      <w:proofErr w:type="spellEnd"/>
      <w:proofErr w:type="gramEnd"/>
      <w:r>
        <w:rPr>
          <w:color w:val="231F20"/>
        </w:rPr>
        <w:t xml:space="preserve">. </w:t>
      </w:r>
      <w:commentRangeStart w:id="5"/>
      <w:r>
        <w:rPr>
          <w:color w:val="231F20"/>
        </w:rPr>
        <w:t xml:space="preserve">A specific market segment includes individuals with </w:t>
      </w:r>
      <w:r>
        <w:rPr>
          <w:color w:val="231F20"/>
          <w:spacing w:val="-3"/>
        </w:rPr>
        <w:t xml:space="preserve">similar </w:t>
      </w:r>
      <w:r>
        <w:rPr>
          <w:color w:val="231F20"/>
        </w:rPr>
        <w:t xml:space="preserve">preferences and characteristics, and different  market  </w:t>
      </w:r>
      <w:r>
        <w:rPr>
          <w:color w:val="231F20"/>
          <w:spacing w:val="-3"/>
        </w:rPr>
        <w:t xml:space="preserve">segments  </w:t>
      </w:r>
      <w:r>
        <w:rPr>
          <w:color w:val="231F20"/>
        </w:rPr>
        <w:t xml:space="preserve">are clearly differentiated </w:t>
      </w:r>
      <w:commentRangeEnd w:id="5"/>
      <w:r w:rsidR="00C62924">
        <w:rPr>
          <w:rStyle w:val="CommentReference"/>
        </w:rPr>
        <w:commentReference w:id="5"/>
      </w:r>
      <w:r>
        <w:rPr>
          <w:color w:val="231F20"/>
          <w:spacing w:val="-3"/>
        </w:rPr>
        <w:t>(</w:t>
      </w:r>
      <w:hyperlink w:anchor="_bookmark0" w:history="1">
        <w:r>
          <w:rPr>
            <w:color w:val="2F85AB"/>
            <w:spacing w:val="-3"/>
          </w:rPr>
          <w:t xml:space="preserve">Table </w:t>
        </w:r>
        <w:r>
          <w:rPr>
            <w:color w:val="2F85AB"/>
          </w:rPr>
          <w:t>1</w:t>
        </w:r>
      </w:hyperlink>
      <w:r>
        <w:rPr>
          <w:color w:val="2F85AB"/>
        </w:rPr>
        <w:t xml:space="preserve"> </w:t>
      </w:r>
      <w:r>
        <w:rPr>
          <w:color w:val="231F20"/>
        </w:rPr>
        <w:t>presents and discusses</w:t>
      </w:r>
      <w:bookmarkStart w:id="6" w:name="_bookmark0"/>
      <w:bookmarkEnd w:id="6"/>
      <w:r>
        <w:rPr>
          <w:color w:val="231F20"/>
        </w:rPr>
        <w:t xml:space="preserve"> characteristics associated with useful market segments)  so  </w:t>
      </w:r>
      <w:r>
        <w:rPr>
          <w:color w:val="231F20"/>
          <w:spacing w:val="-3"/>
        </w:rPr>
        <w:t xml:space="preserve">that </w:t>
      </w:r>
      <w:r>
        <w:rPr>
          <w:color w:val="231F20"/>
        </w:rPr>
        <w:t xml:space="preserve">the campaigns, products, and marketing tools applied to them </w:t>
      </w:r>
      <w:r>
        <w:rPr>
          <w:color w:val="231F20"/>
          <w:spacing w:val="-4"/>
        </w:rPr>
        <w:t xml:space="preserve">can </w:t>
      </w:r>
      <w:r>
        <w:rPr>
          <w:color w:val="231F20"/>
        </w:rPr>
        <w:t xml:space="preserve">be implemented </w:t>
      </w:r>
      <w:commentRangeStart w:id="7"/>
      <w:r>
        <w:rPr>
          <w:color w:val="231F20"/>
        </w:rPr>
        <w:t>without overlap</w:t>
      </w:r>
      <w:commentRangeEnd w:id="7"/>
      <w:r w:rsidR="00264DFC">
        <w:rPr>
          <w:rStyle w:val="CommentReference"/>
        </w:rPr>
        <w:commentReference w:id="7"/>
      </w:r>
      <w:r>
        <w:rPr>
          <w:color w:val="231F20"/>
        </w:rPr>
        <w:t xml:space="preserve">. </w:t>
      </w:r>
      <w:commentRangeStart w:id="8"/>
      <w:r>
        <w:rPr>
          <w:color w:val="231F20"/>
        </w:rPr>
        <w:t xml:space="preserve">Moreover, a set of criteria </w:t>
      </w:r>
      <w:r>
        <w:rPr>
          <w:color w:val="231F20"/>
          <w:spacing w:val="-4"/>
        </w:rPr>
        <w:t xml:space="preserve">are </w:t>
      </w:r>
      <w:r>
        <w:rPr>
          <w:color w:val="231F20"/>
        </w:rPr>
        <w:t xml:space="preserve">typically used to define a </w:t>
      </w:r>
      <w:del w:id="9" w:author="Steve Kretschmer" w:date="2019-01-28T11:33:00Z">
        <w:r w:rsidDel="00F659FC">
          <w:rPr>
            <w:color w:val="231F20"/>
          </w:rPr>
          <w:delText xml:space="preserve"> </w:delText>
        </w:r>
      </w:del>
      <w:r>
        <w:rPr>
          <w:color w:val="231F20"/>
        </w:rPr>
        <w:t>segment</w:t>
      </w:r>
      <w:del w:id="10" w:author="Steve Kretschmer" w:date="2019-01-28T11:34:00Z">
        <w:r w:rsidDel="00F659FC">
          <w:rPr>
            <w:color w:val="231F20"/>
          </w:rPr>
          <w:delText xml:space="preserve"> </w:delText>
        </w:r>
      </w:del>
      <w:r>
        <w:rPr>
          <w:color w:val="231F20"/>
        </w:rPr>
        <w:t xml:space="preserve"> – </w:t>
      </w:r>
      <w:del w:id="11" w:author="Steve Kretschmer" w:date="2019-01-28T11:34:00Z">
        <w:r w:rsidDel="00F659FC">
          <w:rPr>
            <w:color w:val="231F20"/>
          </w:rPr>
          <w:delText xml:space="preserve"> </w:delText>
        </w:r>
      </w:del>
      <w:r>
        <w:rPr>
          <w:color w:val="231F20"/>
        </w:rPr>
        <w:t>to</w:t>
      </w:r>
      <w:del w:id="12" w:author="Steve Kretschmer" w:date="2019-01-28T17:10:00Z">
        <w:r w:rsidDel="00C62924">
          <w:rPr>
            <w:color w:val="231F20"/>
          </w:rPr>
          <w:delText xml:space="preserve"> </w:delText>
        </w:r>
      </w:del>
      <w:r>
        <w:rPr>
          <w:color w:val="231F20"/>
        </w:rPr>
        <w:t xml:space="preserve"> identify</w:t>
      </w:r>
      <w:del w:id="13" w:author="Steve Kretschmer" w:date="2019-01-28T17:10:00Z">
        <w:r w:rsidDel="00C62924">
          <w:rPr>
            <w:color w:val="231F20"/>
          </w:rPr>
          <w:delText xml:space="preserve"> </w:delText>
        </w:r>
      </w:del>
      <w:r>
        <w:rPr>
          <w:color w:val="231F20"/>
        </w:rPr>
        <w:t xml:space="preserve"> individuals </w:t>
      </w:r>
      <w:del w:id="14" w:author="Steve Kretschmer" w:date="2019-01-28T17:10:00Z">
        <w:r w:rsidDel="00C62924">
          <w:rPr>
            <w:color w:val="231F20"/>
          </w:rPr>
          <w:delText xml:space="preserve"> </w:delText>
        </w:r>
      </w:del>
      <w:r>
        <w:rPr>
          <w:color w:val="231F20"/>
        </w:rPr>
        <w:t xml:space="preserve">who share those characteristics – and those who do not fit </w:t>
      </w:r>
      <w:r>
        <w:rPr>
          <w:color w:val="231F20"/>
          <w:spacing w:val="-4"/>
        </w:rPr>
        <w:t xml:space="preserve">that </w:t>
      </w:r>
      <w:r>
        <w:rPr>
          <w:color w:val="231F20"/>
        </w:rPr>
        <w:t xml:space="preserve">segment’s criteria fall into a different segment. The value </w:t>
      </w:r>
      <w:del w:id="15" w:author="Steve Kretschmer" w:date="2019-01-28T11:34:00Z">
        <w:r w:rsidDel="00F659FC">
          <w:rPr>
            <w:color w:val="231F20"/>
          </w:rPr>
          <w:delText xml:space="preserve"> </w:delText>
        </w:r>
      </w:del>
      <w:r>
        <w:rPr>
          <w:color w:val="231F20"/>
        </w:rPr>
        <w:t xml:space="preserve">of </w:t>
      </w:r>
      <w:del w:id="16" w:author="Steve Kretschmer" w:date="2019-01-28T17:10:00Z">
        <w:r w:rsidDel="00C62924">
          <w:rPr>
            <w:color w:val="231F20"/>
          </w:rPr>
          <w:delText xml:space="preserve"> </w:delText>
        </w:r>
      </w:del>
      <w:r>
        <w:rPr>
          <w:color w:val="231F20"/>
        </w:rPr>
        <w:t>these segments</w:t>
      </w:r>
      <w:del w:id="17" w:author="Steve Kretschmer" w:date="2019-01-28T17:10:00Z">
        <w:r w:rsidDel="00C62924">
          <w:rPr>
            <w:color w:val="231F20"/>
          </w:rPr>
          <w:delText xml:space="preserve"> </w:delText>
        </w:r>
      </w:del>
      <w:r>
        <w:rPr>
          <w:color w:val="231F20"/>
        </w:rPr>
        <w:t xml:space="preserve"> is</w:t>
      </w:r>
      <w:del w:id="18" w:author="Steve Kretschmer" w:date="2019-01-28T17:11:00Z">
        <w:r w:rsidDel="00C62924">
          <w:rPr>
            <w:color w:val="231F20"/>
          </w:rPr>
          <w:delText xml:space="preserve"> </w:delText>
        </w:r>
      </w:del>
      <w:r>
        <w:rPr>
          <w:color w:val="231F20"/>
        </w:rPr>
        <w:t xml:space="preserve"> to</w:t>
      </w:r>
      <w:del w:id="19" w:author="Steve Kretschmer" w:date="2019-01-28T17:11:00Z">
        <w:r w:rsidDel="00C62924">
          <w:rPr>
            <w:color w:val="231F20"/>
          </w:rPr>
          <w:delText xml:space="preserve"> </w:delText>
        </w:r>
      </w:del>
      <w:r>
        <w:rPr>
          <w:color w:val="231F20"/>
        </w:rPr>
        <w:t xml:space="preserve"> have </w:t>
      </w:r>
      <w:del w:id="20" w:author="Steve Kretschmer" w:date="2019-01-28T17:11:00Z">
        <w:r w:rsidDel="00C62924">
          <w:rPr>
            <w:color w:val="231F20"/>
          </w:rPr>
          <w:delText xml:space="preserve"> </w:delText>
        </w:r>
      </w:del>
      <w:r>
        <w:rPr>
          <w:color w:val="231F20"/>
        </w:rPr>
        <w:t xml:space="preserve">clear </w:t>
      </w:r>
      <w:del w:id="21" w:author="Steve Kretschmer" w:date="2019-01-28T17:11:00Z">
        <w:r w:rsidDel="00C62924">
          <w:rPr>
            <w:color w:val="231F20"/>
          </w:rPr>
          <w:delText xml:space="preserve"> </w:delText>
        </w:r>
      </w:del>
      <w:r>
        <w:rPr>
          <w:color w:val="231F20"/>
        </w:rPr>
        <w:t xml:space="preserve">characteristics </w:t>
      </w:r>
      <w:del w:id="22" w:author="Steve Kretschmer" w:date="2019-01-28T17:11:00Z">
        <w:r w:rsidDel="00C62924">
          <w:rPr>
            <w:color w:val="231F20"/>
          </w:rPr>
          <w:delText xml:space="preserve"> </w:delText>
        </w:r>
      </w:del>
      <w:r>
        <w:rPr>
          <w:color w:val="231F20"/>
        </w:rPr>
        <w:t>associated</w:t>
      </w:r>
      <w:del w:id="23" w:author="Steve Kretschmer" w:date="2019-01-28T17:11:00Z">
        <w:r w:rsidDel="00C62924">
          <w:rPr>
            <w:color w:val="231F20"/>
          </w:rPr>
          <w:delText xml:space="preserve"> </w:delText>
        </w:r>
      </w:del>
      <w:r>
        <w:rPr>
          <w:color w:val="231F20"/>
        </w:rPr>
        <w:t xml:space="preserve"> </w:t>
      </w:r>
      <w:r>
        <w:rPr>
          <w:color w:val="231F20"/>
          <w:spacing w:val="-3"/>
        </w:rPr>
        <w:t xml:space="preserve">with </w:t>
      </w:r>
      <w:r>
        <w:rPr>
          <w:color w:val="231F20"/>
        </w:rPr>
        <w:t>a set of marketing approaches and, in turn, to drive quantifiable outcomes</w:t>
      </w:r>
      <w:hyperlink w:anchor="_bookmark4" w:history="1">
        <w:r>
          <w:rPr>
            <w:color w:val="2F85AB"/>
            <w:position w:val="6"/>
            <w:sz w:val="10"/>
          </w:rPr>
          <w:t>3</w:t>
        </w:r>
      </w:hyperlink>
      <w:r>
        <w:rPr>
          <w:color w:val="231F20"/>
        </w:rPr>
        <w:t>.</w:t>
      </w:r>
      <w:commentRangeEnd w:id="8"/>
      <w:r w:rsidR="00A84EC6">
        <w:rPr>
          <w:rStyle w:val="CommentReference"/>
        </w:rPr>
        <w:commentReference w:id="8"/>
      </w:r>
    </w:p>
    <w:p w14:paraId="4746AA4B" w14:textId="77777777" w:rsidR="00691051" w:rsidRDefault="00691051">
      <w:pPr>
        <w:pStyle w:val="BodyText"/>
        <w:spacing w:before="3"/>
        <w:rPr>
          <w:sz w:val="22"/>
        </w:rPr>
      </w:pPr>
    </w:p>
    <w:p w14:paraId="7CFFC84C" w14:textId="77777777" w:rsidR="00691051" w:rsidRDefault="00251D60">
      <w:pPr>
        <w:pStyle w:val="BodyText"/>
        <w:spacing w:line="254" w:lineRule="auto"/>
        <w:ind w:left="113"/>
      </w:pPr>
      <w:commentRangeStart w:id="24"/>
      <w:r>
        <w:rPr>
          <w:color w:val="231F20"/>
        </w:rPr>
        <w:t>While some broad elements of segmentation, such as age and geography, have been applied in the development sector</w:t>
      </w:r>
      <w:commentRangeEnd w:id="24"/>
      <w:r w:rsidR="00A84EC6">
        <w:rPr>
          <w:rStyle w:val="CommentReference"/>
        </w:rPr>
        <w:commentReference w:id="24"/>
      </w:r>
      <w:r>
        <w:rPr>
          <w:color w:val="231F20"/>
        </w:rPr>
        <w:t>, the</w:t>
      </w:r>
    </w:p>
    <w:p w14:paraId="7BB40FA1" w14:textId="77777777" w:rsidR="00691051" w:rsidRDefault="00251D60">
      <w:pPr>
        <w:pStyle w:val="BodyText"/>
        <w:spacing w:before="98" w:line="254" w:lineRule="auto"/>
        <w:ind w:left="113" w:right="118"/>
        <w:jc w:val="both"/>
      </w:pPr>
      <w:r>
        <w:br w:type="column"/>
      </w:r>
      <w:r>
        <w:rPr>
          <w:color w:val="231F20"/>
        </w:rPr>
        <w:t xml:space="preserve">power of </w:t>
      </w:r>
      <w:commentRangeStart w:id="25"/>
      <w:proofErr w:type="spellStart"/>
      <w:r>
        <w:rPr>
          <w:color w:val="231F20"/>
        </w:rPr>
        <w:t>behavioural</w:t>
      </w:r>
      <w:proofErr w:type="spellEnd"/>
      <w:r>
        <w:rPr>
          <w:color w:val="231F20"/>
        </w:rPr>
        <w:t xml:space="preserve"> and psychographic </w:t>
      </w:r>
      <w:commentRangeEnd w:id="25"/>
      <w:r w:rsidR="00C76666">
        <w:rPr>
          <w:rStyle w:val="CommentReference"/>
        </w:rPr>
        <w:commentReference w:id="25"/>
      </w:r>
      <w:r>
        <w:rPr>
          <w:color w:val="231F20"/>
        </w:rPr>
        <w:t xml:space="preserve">segmentation has been largely overlooked. According to Samuel, “psychographics, which measure customers’ attitudes and interests rather than </w:t>
      </w:r>
      <w:r>
        <w:rPr>
          <w:color w:val="231F20"/>
          <w:spacing w:val="-3"/>
        </w:rPr>
        <w:t xml:space="preserve">‘objective’ </w:t>
      </w:r>
      <w:r>
        <w:rPr>
          <w:color w:val="231F20"/>
        </w:rPr>
        <w:t xml:space="preserve">demographic criteria, can provide deep insight that complements what we learn from demographics” (see  </w:t>
      </w:r>
      <w:hyperlink r:id="rId22">
        <w:r>
          <w:rPr>
            <w:color w:val="2F85AB"/>
          </w:rPr>
          <w:t>Harvard  Business</w:t>
        </w:r>
      </w:hyperlink>
      <w:r>
        <w:rPr>
          <w:color w:val="2F85AB"/>
        </w:rPr>
        <w:t xml:space="preserve"> </w:t>
      </w:r>
      <w:hyperlink r:id="rId23">
        <w:r>
          <w:rPr>
            <w:color w:val="2F85AB"/>
          </w:rPr>
          <w:t>Review article on psychographics</w:t>
        </w:r>
      </w:hyperlink>
      <w:r>
        <w:rPr>
          <w:color w:val="231F20"/>
        </w:rPr>
        <w:t xml:space="preserve">). This type of segmentation provides a deeper understanding of the desires, needs, and </w:t>
      </w:r>
      <w:proofErr w:type="spellStart"/>
      <w:r>
        <w:rPr>
          <w:color w:val="231F20"/>
        </w:rPr>
        <w:t>deci</w:t>
      </w:r>
      <w:proofErr w:type="spellEnd"/>
      <w:r>
        <w:rPr>
          <w:color w:val="231F20"/>
        </w:rPr>
        <w:t xml:space="preserve">- </w:t>
      </w:r>
      <w:proofErr w:type="spellStart"/>
      <w:r>
        <w:rPr>
          <w:color w:val="231F20"/>
        </w:rPr>
        <w:t>sion</w:t>
      </w:r>
      <w:proofErr w:type="spellEnd"/>
      <w:r>
        <w:rPr>
          <w:color w:val="231F20"/>
        </w:rPr>
        <w:t>-</w:t>
      </w:r>
      <w:proofErr w:type="gramStart"/>
      <w:r>
        <w:rPr>
          <w:color w:val="231F20"/>
        </w:rPr>
        <w:t>making  considerations</w:t>
      </w:r>
      <w:proofErr w:type="gramEnd"/>
      <w:r>
        <w:rPr>
          <w:color w:val="231F20"/>
        </w:rPr>
        <w:t xml:space="preserve">  of  a  potential  user  of  a  product   or </w:t>
      </w:r>
      <w:commentRangeStart w:id="26"/>
      <w:r>
        <w:rPr>
          <w:color w:val="231F20"/>
        </w:rPr>
        <w:t>service</w:t>
      </w:r>
      <w:commentRangeEnd w:id="26"/>
      <w:r w:rsidR="00A84EC6">
        <w:rPr>
          <w:rStyle w:val="CommentReference"/>
        </w:rPr>
        <w:commentReference w:id="26"/>
      </w:r>
      <w:r>
        <w:rPr>
          <w:color w:val="231F20"/>
        </w:rPr>
        <w:t xml:space="preserve">. Applied </w:t>
      </w:r>
      <w:proofErr w:type="gramStart"/>
      <w:r>
        <w:rPr>
          <w:color w:val="231F20"/>
        </w:rPr>
        <w:t>correctly,  it</w:t>
      </w:r>
      <w:proofErr w:type="gramEnd"/>
      <w:r>
        <w:rPr>
          <w:color w:val="231F20"/>
        </w:rPr>
        <w:t xml:space="preserve">  could  enhance  efficacy  of public health initiatives, ensure new products reach the people most likely to need and use them, and increase the likelihood of lasting </w:t>
      </w:r>
      <w:proofErr w:type="spellStart"/>
      <w:r>
        <w:rPr>
          <w:color w:val="231F20"/>
        </w:rPr>
        <w:t>behavioural</w:t>
      </w:r>
      <w:proofErr w:type="spellEnd"/>
      <w:r>
        <w:rPr>
          <w:color w:val="231F20"/>
        </w:rPr>
        <w:t xml:space="preserve"> change. Using the example of voluntary medical male circumcision (VMMC), this paper shows how segmentation has been </w:t>
      </w:r>
      <w:proofErr w:type="gramStart"/>
      <w:r>
        <w:rPr>
          <w:color w:val="231F20"/>
        </w:rPr>
        <w:t>applied  in</w:t>
      </w:r>
      <w:proofErr w:type="gramEnd"/>
      <w:r>
        <w:rPr>
          <w:color w:val="231F20"/>
        </w:rPr>
        <w:t xml:space="preserve">  development  and  discusses  the challenges in both measuring and adopting segmentation as part of program design.</w:t>
      </w:r>
    </w:p>
    <w:p w14:paraId="45C895CA" w14:textId="77777777" w:rsidR="00691051" w:rsidRDefault="00691051">
      <w:pPr>
        <w:pStyle w:val="BodyText"/>
        <w:spacing w:before="7"/>
        <w:rPr>
          <w:sz w:val="21"/>
        </w:rPr>
      </w:pPr>
    </w:p>
    <w:p w14:paraId="3B273B6D" w14:textId="77777777" w:rsidR="00691051" w:rsidRDefault="00251D60">
      <w:pPr>
        <w:pStyle w:val="BodyText"/>
        <w:spacing w:before="1" w:line="254" w:lineRule="auto"/>
        <w:ind w:left="113" w:right="131"/>
        <w:jc w:val="both"/>
      </w:pPr>
      <w:r>
        <w:rPr>
          <w:color w:val="231F20"/>
        </w:rPr>
        <w:t xml:space="preserve">In an era of constrained funding for HIV primary </w:t>
      </w:r>
      <w:proofErr w:type="gramStart"/>
      <w:r>
        <w:rPr>
          <w:color w:val="231F20"/>
          <w:spacing w:val="-3"/>
        </w:rPr>
        <w:t xml:space="preserve">prevention  </w:t>
      </w:r>
      <w:r>
        <w:rPr>
          <w:color w:val="231F20"/>
        </w:rPr>
        <w:t>basics</w:t>
      </w:r>
      <w:proofErr w:type="gramEnd"/>
      <w:r>
        <w:rPr>
          <w:color w:val="231F20"/>
        </w:rPr>
        <w:t xml:space="preserve"> like demand creation for male and female condoms, </w:t>
      </w:r>
      <w:r>
        <w:rPr>
          <w:color w:val="231F20"/>
          <w:spacing w:val="-3"/>
        </w:rPr>
        <w:t xml:space="preserve">there   </w:t>
      </w:r>
      <w:r>
        <w:rPr>
          <w:color w:val="231F20"/>
        </w:rPr>
        <w:t xml:space="preserve">is a need to be more targeted with resources in order to </w:t>
      </w:r>
      <w:r>
        <w:rPr>
          <w:color w:val="231F20"/>
          <w:spacing w:val="-3"/>
        </w:rPr>
        <w:t xml:space="preserve">reach    </w:t>
      </w:r>
      <w:r>
        <w:rPr>
          <w:color w:val="231F20"/>
          <w:spacing w:val="39"/>
        </w:rPr>
        <w:t xml:space="preserve"> </w:t>
      </w:r>
      <w:r>
        <w:rPr>
          <w:color w:val="231F20"/>
        </w:rPr>
        <w:t xml:space="preserve">the right people with the right intervention – </w:t>
      </w:r>
      <w:commentRangeStart w:id="27"/>
      <w:r>
        <w:rPr>
          <w:color w:val="231F20"/>
        </w:rPr>
        <w:t>a higher priority   than reaching  all  people</w:t>
      </w:r>
      <w:commentRangeEnd w:id="27"/>
      <w:r w:rsidR="00C76666">
        <w:rPr>
          <w:rStyle w:val="CommentReference"/>
        </w:rPr>
        <w:commentReference w:id="27"/>
      </w:r>
      <w:r>
        <w:rPr>
          <w:color w:val="231F20"/>
        </w:rPr>
        <w:t xml:space="preserve">.  </w:t>
      </w:r>
      <w:proofErr w:type="gramStart"/>
      <w:r>
        <w:rPr>
          <w:color w:val="231F20"/>
        </w:rPr>
        <w:t>Groups  sharing</w:t>
      </w:r>
      <w:proofErr w:type="gramEnd"/>
      <w:r>
        <w:rPr>
          <w:color w:val="231F20"/>
        </w:rPr>
        <w:t xml:space="preserve">  common  </w:t>
      </w:r>
      <w:r>
        <w:rPr>
          <w:color w:val="231F20"/>
          <w:spacing w:val="-3"/>
        </w:rPr>
        <w:t xml:space="preserve">attributes  </w:t>
      </w:r>
      <w:r>
        <w:rPr>
          <w:color w:val="231F20"/>
        </w:rPr>
        <w:t xml:space="preserve">are more likely to respond similarly to a given demand creation strategy, but addressing all men aged between 15–19 as if they   are identical is unlikely to result in cost-efficient, relevant, </w:t>
      </w:r>
      <w:r>
        <w:rPr>
          <w:color w:val="231F20"/>
          <w:spacing w:val="-6"/>
        </w:rPr>
        <w:t xml:space="preserve">or </w:t>
      </w:r>
      <w:r>
        <w:rPr>
          <w:color w:val="231F20"/>
        </w:rPr>
        <w:t>relatable communication, whether it takes place at an interpersonal (e.g., peer educator) or mass</w:t>
      </w:r>
      <w:r>
        <w:rPr>
          <w:color w:val="231F20"/>
          <w:spacing w:val="-1"/>
        </w:rPr>
        <w:t xml:space="preserve"> </w:t>
      </w:r>
      <w:r>
        <w:rPr>
          <w:color w:val="231F20"/>
        </w:rPr>
        <w:t>level.</w:t>
      </w:r>
    </w:p>
    <w:p w14:paraId="6B1FA4A7" w14:textId="77777777" w:rsidR="00691051" w:rsidRDefault="00691051">
      <w:pPr>
        <w:pStyle w:val="BodyText"/>
        <w:rPr>
          <w:sz w:val="17"/>
        </w:rPr>
      </w:pPr>
    </w:p>
    <w:p w14:paraId="37FC95A0" w14:textId="77777777" w:rsidR="00691051" w:rsidRDefault="00251D60">
      <w:pPr>
        <w:pStyle w:val="Heading1"/>
      </w:pPr>
      <w:r>
        <w:rPr>
          <w:color w:val="231F20"/>
        </w:rPr>
        <w:t>Methods</w:t>
      </w:r>
    </w:p>
    <w:p w14:paraId="7004F7CF" w14:textId="77777777" w:rsidR="00691051" w:rsidRDefault="00251D60">
      <w:pPr>
        <w:pStyle w:val="BodyText"/>
        <w:spacing w:before="12" w:line="254" w:lineRule="auto"/>
        <w:ind w:left="113" w:right="131"/>
        <w:jc w:val="both"/>
      </w:pPr>
      <w:r>
        <w:rPr>
          <w:color w:val="231F20"/>
          <w:spacing w:val="-8"/>
        </w:rPr>
        <w:t xml:space="preserve">To </w:t>
      </w:r>
      <w:r>
        <w:rPr>
          <w:color w:val="231F20"/>
        </w:rPr>
        <w:t xml:space="preserve">better understand what the literature reveals about the </w:t>
      </w:r>
      <w:commentRangeStart w:id="28"/>
      <w:r>
        <w:rPr>
          <w:color w:val="231F20"/>
        </w:rPr>
        <w:t xml:space="preserve">barriers </w:t>
      </w:r>
      <w:commentRangeEnd w:id="28"/>
      <w:r w:rsidR="00F4388E">
        <w:rPr>
          <w:rStyle w:val="CommentReference"/>
        </w:rPr>
        <w:commentReference w:id="28"/>
      </w:r>
      <w:r>
        <w:rPr>
          <w:color w:val="231F20"/>
        </w:rPr>
        <w:t xml:space="preserve">to and benefits of segmentation, both for </w:t>
      </w:r>
      <w:proofErr w:type="gramStart"/>
      <w:r>
        <w:rPr>
          <w:color w:val="231F20"/>
        </w:rPr>
        <w:t>VMMC  in</w:t>
      </w:r>
      <w:proofErr w:type="gramEnd"/>
      <w:r>
        <w:rPr>
          <w:color w:val="231F20"/>
        </w:rPr>
        <w:t xml:space="preserve">  particular and for demand creation for HIV preventive interventions </w:t>
      </w:r>
      <w:r>
        <w:rPr>
          <w:color w:val="231F20"/>
          <w:spacing w:val="-4"/>
        </w:rPr>
        <w:t xml:space="preserve">more </w:t>
      </w:r>
      <w:r>
        <w:rPr>
          <w:color w:val="231F20"/>
        </w:rPr>
        <w:t xml:space="preserve">broadly, we queried scholarly databases, health and innovation journals, and other publications for studies, analyses, and </w:t>
      </w:r>
      <w:r>
        <w:rPr>
          <w:color w:val="231F20"/>
          <w:spacing w:val="-6"/>
        </w:rPr>
        <w:t xml:space="preserve">peer- </w:t>
      </w:r>
      <w:r>
        <w:rPr>
          <w:color w:val="231F20"/>
        </w:rPr>
        <w:t xml:space="preserve">reviewed articles on segmentation published between January 2015 and September 2018. The types of literature considered included case studies, systematic reviews, meta-analysis, </w:t>
      </w:r>
      <w:r>
        <w:rPr>
          <w:color w:val="231F20"/>
          <w:spacing w:val="-4"/>
        </w:rPr>
        <w:t xml:space="preserve">and </w:t>
      </w:r>
      <w:r>
        <w:rPr>
          <w:color w:val="231F20"/>
        </w:rPr>
        <w:t xml:space="preserve">journal articles. </w:t>
      </w:r>
      <w:r>
        <w:rPr>
          <w:color w:val="231F20"/>
          <w:spacing w:val="-8"/>
        </w:rPr>
        <w:t xml:space="preserve">We </w:t>
      </w:r>
      <w:r>
        <w:rPr>
          <w:color w:val="231F20"/>
        </w:rPr>
        <w:t xml:space="preserve">performed a detailed search of the existing peer-reviewed literature using </w:t>
      </w:r>
      <w:hyperlink r:id="rId24">
        <w:r>
          <w:rPr>
            <w:color w:val="2F85AB"/>
          </w:rPr>
          <w:t>PubMed</w:t>
        </w:r>
      </w:hyperlink>
      <w:r>
        <w:rPr>
          <w:color w:val="231F20"/>
        </w:rPr>
        <w:t xml:space="preserve">, </w:t>
      </w:r>
      <w:hyperlink r:id="rId25">
        <w:r>
          <w:rPr>
            <w:color w:val="2F85AB"/>
          </w:rPr>
          <w:t>ProQuest</w:t>
        </w:r>
      </w:hyperlink>
      <w:r>
        <w:rPr>
          <w:color w:val="231F20"/>
        </w:rPr>
        <w:t xml:space="preserve">, </w:t>
      </w:r>
      <w:hyperlink r:id="rId26">
        <w:r>
          <w:rPr>
            <w:color w:val="2F85AB"/>
          </w:rPr>
          <w:t>ScienceDirect</w:t>
        </w:r>
      </w:hyperlink>
      <w:r>
        <w:rPr>
          <w:color w:val="231F20"/>
        </w:rPr>
        <w:t xml:space="preserve">, </w:t>
      </w:r>
      <w:hyperlink r:id="rId27">
        <w:r>
          <w:rPr>
            <w:color w:val="2F85AB"/>
          </w:rPr>
          <w:t>Google Scholar</w:t>
        </w:r>
      </w:hyperlink>
      <w:r>
        <w:rPr>
          <w:color w:val="231F20"/>
        </w:rPr>
        <w:t xml:space="preserve">, and the abstract directories of the International AIDS Society (IAS). </w:t>
      </w:r>
      <w:r>
        <w:rPr>
          <w:color w:val="231F20"/>
          <w:spacing w:val="-8"/>
        </w:rPr>
        <w:t xml:space="preserve">We </w:t>
      </w:r>
      <w:r>
        <w:rPr>
          <w:color w:val="231F20"/>
        </w:rPr>
        <w:t xml:space="preserve">searched these sources for </w:t>
      </w:r>
      <w:r>
        <w:rPr>
          <w:color w:val="231F20"/>
          <w:spacing w:val="-3"/>
        </w:rPr>
        <w:t xml:space="preserve">keywords </w:t>
      </w:r>
      <w:commentRangeStart w:id="29"/>
      <w:r>
        <w:rPr>
          <w:color w:val="231F20"/>
        </w:rPr>
        <w:t>including</w:t>
      </w:r>
      <w:r>
        <w:rPr>
          <w:color w:val="231F20"/>
          <w:spacing w:val="-9"/>
        </w:rPr>
        <w:t xml:space="preserve"> </w:t>
      </w:r>
      <w:commentRangeEnd w:id="29"/>
      <w:r w:rsidR="002F24F8">
        <w:rPr>
          <w:rStyle w:val="CommentReference"/>
        </w:rPr>
        <w:commentReference w:id="29"/>
      </w:r>
      <w:r>
        <w:rPr>
          <w:color w:val="231F20"/>
        </w:rPr>
        <w:t>HIV</w:t>
      </w:r>
      <w:r>
        <w:rPr>
          <w:color w:val="231F20"/>
          <w:spacing w:val="-8"/>
        </w:rPr>
        <w:t xml:space="preserve"> </w:t>
      </w:r>
      <w:r>
        <w:rPr>
          <w:color w:val="231F20"/>
        </w:rPr>
        <w:t>prevention,</w:t>
      </w:r>
      <w:r>
        <w:rPr>
          <w:color w:val="231F20"/>
          <w:spacing w:val="-8"/>
        </w:rPr>
        <w:t xml:space="preserve"> </w:t>
      </w:r>
      <w:r>
        <w:rPr>
          <w:color w:val="231F20"/>
        </w:rPr>
        <w:t>segmentation,</w:t>
      </w:r>
      <w:r>
        <w:rPr>
          <w:color w:val="231F20"/>
          <w:spacing w:val="-8"/>
        </w:rPr>
        <w:t xml:space="preserve"> </w:t>
      </w:r>
      <w:r>
        <w:rPr>
          <w:color w:val="231F20"/>
        </w:rPr>
        <w:t>demand</w:t>
      </w:r>
      <w:r>
        <w:rPr>
          <w:color w:val="231F20"/>
          <w:spacing w:val="-8"/>
        </w:rPr>
        <w:t xml:space="preserve"> </w:t>
      </w:r>
      <w:r>
        <w:rPr>
          <w:color w:val="231F20"/>
        </w:rPr>
        <w:t>creation,</w:t>
      </w:r>
      <w:r>
        <w:rPr>
          <w:color w:val="231F20"/>
          <w:spacing w:val="-9"/>
        </w:rPr>
        <w:t xml:space="preserve"> </w:t>
      </w:r>
      <w:r>
        <w:rPr>
          <w:color w:val="231F20"/>
        </w:rPr>
        <w:t xml:space="preserve">demand generation, innovation, </w:t>
      </w:r>
      <w:proofErr w:type="spellStart"/>
      <w:r>
        <w:rPr>
          <w:color w:val="231F20"/>
        </w:rPr>
        <w:t>behaviours</w:t>
      </w:r>
      <w:proofErr w:type="spellEnd"/>
      <w:r>
        <w:rPr>
          <w:color w:val="231F20"/>
        </w:rPr>
        <w:t>, human-</w:t>
      </w:r>
      <w:proofErr w:type="spellStart"/>
      <w:r>
        <w:rPr>
          <w:color w:val="231F20"/>
        </w:rPr>
        <w:t>centred</w:t>
      </w:r>
      <w:proofErr w:type="spellEnd"/>
      <w:r>
        <w:rPr>
          <w:color w:val="231F20"/>
        </w:rPr>
        <w:t xml:space="preserve"> design, </w:t>
      </w:r>
      <w:r>
        <w:rPr>
          <w:color w:val="231F20"/>
          <w:spacing w:val="-5"/>
        </w:rPr>
        <w:t xml:space="preserve">seg- </w:t>
      </w:r>
      <w:r>
        <w:rPr>
          <w:color w:val="231F20"/>
        </w:rPr>
        <w:t>mentation</w:t>
      </w:r>
      <w:r>
        <w:rPr>
          <w:color w:val="231F20"/>
          <w:spacing w:val="23"/>
        </w:rPr>
        <w:t xml:space="preserve"> </w:t>
      </w:r>
      <w:r>
        <w:rPr>
          <w:color w:val="231F20"/>
        </w:rPr>
        <w:t>evaluation,</w:t>
      </w:r>
      <w:r>
        <w:rPr>
          <w:color w:val="231F20"/>
          <w:spacing w:val="24"/>
        </w:rPr>
        <w:t xml:space="preserve"> </w:t>
      </w:r>
      <w:r>
        <w:rPr>
          <w:color w:val="231F20"/>
        </w:rPr>
        <w:t>campaign</w:t>
      </w:r>
      <w:r>
        <w:rPr>
          <w:color w:val="231F20"/>
          <w:spacing w:val="24"/>
        </w:rPr>
        <w:t xml:space="preserve"> </w:t>
      </w:r>
      <w:r>
        <w:rPr>
          <w:color w:val="231F20"/>
        </w:rPr>
        <w:t>qualitative</w:t>
      </w:r>
      <w:r>
        <w:rPr>
          <w:color w:val="231F20"/>
          <w:spacing w:val="24"/>
        </w:rPr>
        <w:t xml:space="preserve"> </w:t>
      </w:r>
      <w:r>
        <w:rPr>
          <w:color w:val="231F20"/>
        </w:rPr>
        <w:t>evaluation,</w:t>
      </w:r>
      <w:r>
        <w:rPr>
          <w:color w:val="231F20"/>
          <w:spacing w:val="24"/>
        </w:rPr>
        <w:t xml:space="preserve"> </w:t>
      </w:r>
      <w:r>
        <w:rPr>
          <w:color w:val="231F20"/>
        </w:rPr>
        <w:t>campaign</w:t>
      </w:r>
    </w:p>
    <w:p w14:paraId="09A3B47E" w14:textId="77777777" w:rsidR="00691051" w:rsidRDefault="00691051">
      <w:pPr>
        <w:spacing w:line="254" w:lineRule="auto"/>
        <w:jc w:val="both"/>
        <w:sectPr w:rsidR="00691051">
          <w:headerReference w:type="default" r:id="rId28"/>
          <w:footerReference w:type="default" r:id="rId29"/>
          <w:pgSz w:w="12250" w:h="15840"/>
          <w:pgMar w:top="1380" w:right="1000" w:bottom="980" w:left="1020" w:header="696" w:footer="784" w:gutter="0"/>
          <w:pgNumType w:start="3"/>
          <w:cols w:num="2" w:space="720" w:equalWidth="0">
            <w:col w:w="4974" w:space="185"/>
            <w:col w:w="5071"/>
          </w:cols>
        </w:sectPr>
      </w:pPr>
    </w:p>
    <w:p w14:paraId="684FF5A7" w14:textId="77777777" w:rsidR="00691051" w:rsidRDefault="00691051">
      <w:pPr>
        <w:pStyle w:val="BodyText"/>
        <w:rPr>
          <w:sz w:val="20"/>
        </w:rPr>
      </w:pPr>
    </w:p>
    <w:p w14:paraId="5E8FE421" w14:textId="77777777" w:rsidR="00691051" w:rsidRDefault="00691051">
      <w:pPr>
        <w:pStyle w:val="BodyText"/>
        <w:spacing w:before="10"/>
        <w:rPr>
          <w:sz w:val="23"/>
        </w:rPr>
      </w:pPr>
    </w:p>
    <w:p w14:paraId="512FA55F" w14:textId="77777777" w:rsidR="00691051" w:rsidRDefault="00251D60">
      <w:pPr>
        <w:pStyle w:val="BodyText"/>
        <w:spacing w:line="20" w:lineRule="exact"/>
        <w:ind w:left="116"/>
        <w:rPr>
          <w:sz w:val="2"/>
        </w:rPr>
      </w:pPr>
      <w:r>
        <w:rPr>
          <w:sz w:val="2"/>
        </w:rPr>
      </w:r>
      <w:r>
        <w:rPr>
          <w:sz w:val="2"/>
        </w:rPr>
        <w:pict w14:anchorId="141F9C8B">
          <v:group id="_x0000_s1028" style="width:499.35pt;height:.25pt;mso-position-horizontal-relative:char;mso-position-vertical-relative:line" coordsize="9987,5">
            <v:line id="_x0000_s1029" style="position:absolute" from="0,2" to="9987,2" strokecolor="#231f20" strokeweight=".25pt"/>
            <w10:anchorlock/>
          </v:group>
        </w:pict>
      </w:r>
    </w:p>
    <w:p w14:paraId="2BE8101E" w14:textId="77777777" w:rsidR="00691051" w:rsidRDefault="00251D60">
      <w:pPr>
        <w:spacing w:before="34"/>
        <w:ind w:left="119"/>
        <w:rPr>
          <w:rFonts w:ascii="Arial"/>
          <w:b/>
          <w:sz w:val="16"/>
        </w:rPr>
      </w:pPr>
      <w:r>
        <w:rPr>
          <w:rFonts w:ascii="Arial"/>
          <w:b/>
          <w:color w:val="2F85AB"/>
          <w:sz w:val="16"/>
        </w:rPr>
        <w:t xml:space="preserve">Table 1. </w:t>
      </w:r>
      <w:r>
        <w:rPr>
          <w:rFonts w:ascii="Arial"/>
          <w:b/>
          <w:color w:val="231F20"/>
          <w:sz w:val="16"/>
        </w:rPr>
        <w:t>Characteristics of useful market segments.</w:t>
      </w:r>
    </w:p>
    <w:p w14:paraId="00BF2A3D" w14:textId="77777777" w:rsidR="00691051" w:rsidRDefault="00691051">
      <w:pPr>
        <w:pStyle w:val="BodyText"/>
        <w:spacing w:before="10"/>
        <w:rPr>
          <w:rFonts w:ascii="Arial"/>
          <w:b/>
          <w:sz w:val="17"/>
        </w:rPr>
      </w:pPr>
    </w:p>
    <w:tbl>
      <w:tblPr>
        <w:tblW w:w="0" w:type="auto"/>
        <w:tblInd w:w="129" w:type="dxa"/>
        <w:tblBorders>
          <w:top w:val="single" w:sz="4" w:space="0" w:color="D3DAE2"/>
          <w:left w:val="single" w:sz="4" w:space="0" w:color="D3DAE2"/>
          <w:bottom w:val="single" w:sz="4" w:space="0" w:color="D3DAE2"/>
          <w:right w:val="single" w:sz="4" w:space="0" w:color="D3DAE2"/>
          <w:insideH w:val="single" w:sz="4" w:space="0" w:color="D3DAE2"/>
          <w:insideV w:val="single" w:sz="4" w:space="0" w:color="D3DAE2"/>
        </w:tblBorders>
        <w:tblLayout w:type="fixed"/>
        <w:tblCellMar>
          <w:left w:w="0" w:type="dxa"/>
          <w:right w:w="0" w:type="dxa"/>
        </w:tblCellMar>
        <w:tblLook w:val="01E0" w:firstRow="1" w:lastRow="1" w:firstColumn="1" w:lastColumn="1" w:noHBand="0" w:noVBand="0"/>
      </w:tblPr>
      <w:tblGrid>
        <w:gridCol w:w="9980"/>
      </w:tblGrid>
      <w:tr w:rsidR="00691051" w14:paraId="40825815" w14:textId="77777777">
        <w:trPr>
          <w:trHeight w:val="417"/>
        </w:trPr>
        <w:tc>
          <w:tcPr>
            <w:tcW w:w="9980" w:type="dxa"/>
          </w:tcPr>
          <w:p w14:paraId="40C429BF" w14:textId="77777777" w:rsidR="00691051" w:rsidRDefault="00251D60">
            <w:pPr>
              <w:pStyle w:val="TableParagraph"/>
              <w:spacing w:line="235" w:lineRule="auto"/>
              <w:rPr>
                <w:sz w:val="16"/>
              </w:rPr>
            </w:pPr>
            <w:r>
              <w:rPr>
                <w:color w:val="231F20"/>
                <w:sz w:val="16"/>
              </w:rPr>
              <w:t xml:space="preserve">1) Identifiable/Differentiable. Customers in each segment should possess measurable key attributes – such as usage and consumption </w:t>
            </w:r>
            <w:proofErr w:type="spellStart"/>
            <w:r>
              <w:rPr>
                <w:color w:val="231F20"/>
                <w:sz w:val="16"/>
              </w:rPr>
              <w:t>behaviours</w:t>
            </w:r>
            <w:proofErr w:type="spellEnd"/>
            <w:r>
              <w:rPr>
                <w:color w:val="231F20"/>
                <w:sz w:val="16"/>
              </w:rPr>
              <w:t xml:space="preserve"> and purchasing preferences – that clearly distinguish them from customers in other segments.</w:t>
            </w:r>
          </w:p>
        </w:tc>
      </w:tr>
      <w:tr w:rsidR="00691051" w14:paraId="5A313B97" w14:textId="77777777">
        <w:trPr>
          <w:trHeight w:val="597"/>
        </w:trPr>
        <w:tc>
          <w:tcPr>
            <w:tcW w:w="9980" w:type="dxa"/>
            <w:shd w:val="clear" w:color="auto" w:fill="E2E5EC"/>
          </w:tcPr>
          <w:p w14:paraId="6379FECF" w14:textId="77777777" w:rsidR="00691051" w:rsidRDefault="00251D60">
            <w:pPr>
              <w:pStyle w:val="TableParagraph"/>
              <w:spacing w:line="235" w:lineRule="auto"/>
              <w:rPr>
                <w:sz w:val="16"/>
              </w:rPr>
            </w:pPr>
            <w:r>
              <w:rPr>
                <w:color w:val="231F20"/>
                <w:sz w:val="16"/>
              </w:rPr>
              <w:t xml:space="preserve">2) Substantial. According to Harvard Business Review’s </w:t>
            </w:r>
            <w:proofErr w:type="spellStart"/>
            <w:r>
              <w:rPr>
                <w:color w:val="231F20"/>
                <w:sz w:val="16"/>
              </w:rPr>
              <w:t>Gavett</w:t>
            </w:r>
            <w:proofErr w:type="spellEnd"/>
            <w:r>
              <w:rPr>
                <w:color w:val="231F20"/>
                <w:sz w:val="16"/>
              </w:rPr>
              <w:t xml:space="preserve">, “It’s usually not cost-effective to target small segments – a segment, therefore, must be large enough to be potentially profitable.” In </w:t>
            </w:r>
            <w:proofErr w:type="spellStart"/>
            <w:r>
              <w:rPr>
                <w:color w:val="231F20"/>
                <w:sz w:val="16"/>
              </w:rPr>
              <w:t>Gichuru’s</w:t>
            </w:r>
            <w:proofErr w:type="spellEnd"/>
            <w:r>
              <w:rPr>
                <w:color w:val="231F20"/>
                <w:sz w:val="16"/>
              </w:rPr>
              <w:t xml:space="preserve"> words, “Marketing segments must be large enough to meet the financial needs of the company and the product.”</w:t>
            </w:r>
          </w:p>
        </w:tc>
      </w:tr>
      <w:tr w:rsidR="00691051" w14:paraId="6C0384D0" w14:textId="77777777">
        <w:trPr>
          <w:trHeight w:val="417"/>
        </w:trPr>
        <w:tc>
          <w:tcPr>
            <w:tcW w:w="9980" w:type="dxa"/>
          </w:tcPr>
          <w:p w14:paraId="2DC7FB61" w14:textId="77777777" w:rsidR="00691051" w:rsidRDefault="00251D60">
            <w:pPr>
              <w:pStyle w:val="TableParagraph"/>
              <w:spacing w:line="235" w:lineRule="auto"/>
              <w:rPr>
                <w:sz w:val="16"/>
              </w:rPr>
            </w:pPr>
            <w:r>
              <w:rPr>
                <w:color w:val="231F20"/>
                <w:sz w:val="16"/>
              </w:rPr>
              <w:t>3) Accessible. Are communication and distribution channels in place to reach each segment? To be useful, segments must be accessible through promotional tools.</w:t>
            </w:r>
          </w:p>
        </w:tc>
      </w:tr>
      <w:tr w:rsidR="00691051" w14:paraId="69B7CC01" w14:textId="77777777">
        <w:trPr>
          <w:trHeight w:val="417"/>
        </w:trPr>
        <w:tc>
          <w:tcPr>
            <w:tcW w:w="9980" w:type="dxa"/>
            <w:shd w:val="clear" w:color="auto" w:fill="E2E5EC"/>
          </w:tcPr>
          <w:p w14:paraId="5E0B11D4" w14:textId="77777777" w:rsidR="00691051" w:rsidRDefault="00251D60">
            <w:pPr>
              <w:pStyle w:val="TableParagraph"/>
              <w:spacing w:line="235" w:lineRule="auto"/>
              <w:rPr>
                <w:sz w:val="16"/>
              </w:rPr>
            </w:pPr>
            <w:r>
              <w:rPr>
                <w:color w:val="231F20"/>
                <w:sz w:val="16"/>
              </w:rPr>
              <w:t xml:space="preserve">4) Sustainable. </w:t>
            </w:r>
            <w:proofErr w:type="spellStart"/>
            <w:r>
              <w:rPr>
                <w:color w:val="231F20"/>
                <w:sz w:val="16"/>
              </w:rPr>
              <w:t>Gavett</w:t>
            </w:r>
            <w:proofErr w:type="spellEnd"/>
            <w:r>
              <w:rPr>
                <w:color w:val="231F20"/>
                <w:sz w:val="16"/>
              </w:rPr>
              <w:t xml:space="preserve"> states that “a segment should be stable enough for a long enough period of time to be marketed to strategically.” This points away from basing segmentation on attributes that tend to fluctuate, such as lifestyle.</w:t>
            </w:r>
          </w:p>
        </w:tc>
      </w:tr>
    </w:tbl>
    <w:p w14:paraId="4B1A21F9" w14:textId="77777777" w:rsidR="00691051" w:rsidRDefault="00251D60">
      <w:pPr>
        <w:spacing w:before="49" w:line="319" w:lineRule="auto"/>
        <w:ind w:left="119" w:right="3785"/>
        <w:rPr>
          <w:rFonts w:ascii="Arial"/>
          <w:sz w:val="15"/>
        </w:rPr>
      </w:pPr>
      <w:r>
        <w:rPr>
          <w:rFonts w:ascii="Arial"/>
          <w:b/>
          <w:i/>
          <w:color w:val="231F20"/>
          <w:sz w:val="15"/>
        </w:rPr>
        <w:t xml:space="preserve">Sources: </w:t>
      </w:r>
      <w:hyperlink r:id="rId30">
        <w:r>
          <w:rPr>
            <w:rFonts w:ascii="Arial"/>
            <w:color w:val="2F85AB"/>
            <w:sz w:val="15"/>
          </w:rPr>
          <w:t>https://hbr.org/2014/07/what-you-need-to-know-about-segmentation</w:t>
        </w:r>
      </w:hyperlink>
      <w:r>
        <w:rPr>
          <w:rFonts w:ascii="Arial"/>
          <w:color w:val="2F85AB"/>
          <w:sz w:val="15"/>
        </w:rPr>
        <w:t xml:space="preserve"> </w:t>
      </w:r>
      <w:hyperlink r:id="rId31">
        <w:r>
          <w:rPr>
            <w:rFonts w:ascii="Arial"/>
            <w:color w:val="2F85AB"/>
            <w:sz w:val="15"/>
          </w:rPr>
          <w:t xml:space="preserve">http://ijecm.co.uk/ </w:t>
        </w:r>
      </w:hyperlink>
      <w:r>
        <w:rPr>
          <w:rFonts w:ascii="Arial"/>
          <w:color w:val="231F20"/>
          <w:sz w:val="15"/>
        </w:rPr>
        <w:t xml:space="preserve">ISSN 2348 0386 </w:t>
      </w:r>
      <w:hyperlink r:id="rId32">
        <w:r>
          <w:rPr>
            <w:rFonts w:ascii="Arial"/>
            <w:color w:val="2F85AB"/>
            <w:sz w:val="15"/>
          </w:rPr>
          <w:t>https://www.iiste.org/Journals/index.php/EJBM/article/viewFile/647/540</w:t>
        </w:r>
      </w:hyperlink>
    </w:p>
    <w:p w14:paraId="44961E9B" w14:textId="77777777" w:rsidR="00691051" w:rsidRDefault="00691051">
      <w:pPr>
        <w:spacing w:line="319" w:lineRule="auto"/>
        <w:rPr>
          <w:rFonts w:ascii="Arial"/>
          <w:sz w:val="15"/>
        </w:rPr>
        <w:sectPr w:rsidR="00691051">
          <w:type w:val="continuous"/>
          <w:pgSz w:w="12250" w:h="15840"/>
          <w:pgMar w:top="1140" w:right="1000" w:bottom="1140" w:left="1020" w:header="720" w:footer="720" w:gutter="0"/>
          <w:cols w:space="720"/>
        </w:sectPr>
      </w:pPr>
    </w:p>
    <w:p w14:paraId="4E20EF48" w14:textId="77777777" w:rsidR="00691051" w:rsidRDefault="00691051">
      <w:pPr>
        <w:pStyle w:val="BodyText"/>
        <w:spacing w:before="2"/>
        <w:rPr>
          <w:rFonts w:ascii="Arial"/>
          <w:sz w:val="10"/>
        </w:rPr>
      </w:pPr>
    </w:p>
    <w:p w14:paraId="6088883A" w14:textId="77777777" w:rsidR="00691051" w:rsidRDefault="00691051">
      <w:pPr>
        <w:rPr>
          <w:rFonts w:ascii="Arial"/>
          <w:sz w:val="10"/>
        </w:rPr>
        <w:sectPr w:rsidR="00691051">
          <w:pgSz w:w="12250" w:h="15840"/>
          <w:pgMar w:top="1380" w:right="1000" w:bottom="980" w:left="1020" w:header="696" w:footer="784" w:gutter="0"/>
          <w:cols w:space="720"/>
        </w:sectPr>
      </w:pPr>
    </w:p>
    <w:p w14:paraId="70DF0890" w14:textId="38B3D1B0" w:rsidR="00691051" w:rsidRDefault="00251D60">
      <w:pPr>
        <w:pStyle w:val="BodyText"/>
        <w:spacing w:before="94" w:line="254" w:lineRule="auto"/>
        <w:ind w:left="113" w:right="38"/>
        <w:jc w:val="both"/>
      </w:pPr>
      <w:r>
        <w:rPr>
          <w:color w:val="231F20"/>
        </w:rPr>
        <w:t xml:space="preserve">success, campaign failure, target audience, social </w:t>
      </w:r>
      <w:r>
        <w:rPr>
          <w:color w:val="231F20"/>
          <w:spacing w:val="-3"/>
        </w:rPr>
        <w:t xml:space="preserve">marketing, </w:t>
      </w:r>
      <w:r>
        <w:rPr>
          <w:color w:val="231F20"/>
        </w:rPr>
        <w:t xml:space="preserve">campaign lessons learned, and VMMC. Our primary application of interest was VMMC, with a secondary emphasis on HIV pre- </w:t>
      </w:r>
      <w:proofErr w:type="spellStart"/>
      <w:r>
        <w:rPr>
          <w:color w:val="231F20"/>
        </w:rPr>
        <w:t>vention</w:t>
      </w:r>
      <w:proofErr w:type="spellEnd"/>
      <w:r>
        <w:rPr>
          <w:color w:val="231F20"/>
        </w:rPr>
        <w:t xml:space="preserve"> programs related to adolescent girls and young women (AGYW). Sub-Saharan Africa was the priority region of interest, with examples </w:t>
      </w:r>
      <w:proofErr w:type="gramStart"/>
      <w:r>
        <w:rPr>
          <w:color w:val="231F20"/>
        </w:rPr>
        <w:t>elsewhere  in</w:t>
      </w:r>
      <w:proofErr w:type="gramEnd"/>
      <w:r>
        <w:rPr>
          <w:color w:val="231F20"/>
        </w:rPr>
        <w:t xml:space="preserve">  low  and  middle-income  countries  a subordinate focus. The hundreds of results generated by </w:t>
      </w:r>
      <w:r>
        <w:rPr>
          <w:color w:val="231F20"/>
          <w:spacing w:val="-3"/>
        </w:rPr>
        <w:t xml:space="preserve">these </w:t>
      </w:r>
      <w:r>
        <w:rPr>
          <w:color w:val="231F20"/>
        </w:rPr>
        <w:t xml:space="preserve">criteria were then individually examined and collated by subject- matter experts for relevance to different main aspects of this </w:t>
      </w:r>
      <w:proofErr w:type="gramStart"/>
      <w:r>
        <w:rPr>
          <w:color w:val="231F20"/>
        </w:rPr>
        <w:t>particular  piece</w:t>
      </w:r>
      <w:proofErr w:type="gramEnd"/>
      <w:r>
        <w:rPr>
          <w:color w:val="231F20"/>
        </w:rPr>
        <w:t xml:space="preserve">  of  work;  full  citations  were  developed  </w:t>
      </w:r>
      <w:r>
        <w:rPr>
          <w:color w:val="231F20"/>
          <w:spacing w:val="-4"/>
        </w:rPr>
        <w:t xml:space="preserve">for  </w:t>
      </w:r>
      <w:r>
        <w:rPr>
          <w:color w:val="231F20"/>
          <w:spacing w:val="37"/>
        </w:rPr>
        <w:t xml:space="preserve"> </w:t>
      </w:r>
      <w:r>
        <w:rPr>
          <w:color w:val="231F20"/>
        </w:rPr>
        <w:t xml:space="preserve">61 select articles, </w:t>
      </w:r>
      <w:commentRangeStart w:id="30"/>
      <w:r>
        <w:rPr>
          <w:color w:val="231F20"/>
        </w:rPr>
        <w:t xml:space="preserve">along with complete summaries of their sig- </w:t>
      </w:r>
      <w:proofErr w:type="spellStart"/>
      <w:r>
        <w:rPr>
          <w:color w:val="231F20"/>
        </w:rPr>
        <w:t>nificance</w:t>
      </w:r>
      <w:commentRangeEnd w:id="30"/>
      <w:proofErr w:type="spellEnd"/>
      <w:r w:rsidR="00F4388E">
        <w:rPr>
          <w:rStyle w:val="CommentReference"/>
        </w:rPr>
        <w:commentReference w:id="30"/>
      </w:r>
      <w:r>
        <w:rPr>
          <w:color w:val="231F20"/>
        </w:rPr>
        <w:t xml:space="preserve">. </w:t>
      </w:r>
      <w:commentRangeStart w:id="31"/>
      <w:r>
        <w:rPr>
          <w:color w:val="231F20"/>
        </w:rPr>
        <w:t xml:space="preserve">A second round of keyword searching </w:t>
      </w:r>
      <w:commentRangeEnd w:id="31"/>
      <w:r w:rsidR="008E1239">
        <w:rPr>
          <w:rStyle w:val="CommentReference"/>
        </w:rPr>
        <w:commentReference w:id="31"/>
      </w:r>
      <w:r>
        <w:rPr>
          <w:color w:val="231F20"/>
        </w:rPr>
        <w:t xml:space="preserve">was  con-  ducted, this time expanding sources queried from the listed databases to include premier marketing journals  and  </w:t>
      </w:r>
      <w:r>
        <w:rPr>
          <w:color w:val="231F20"/>
          <w:spacing w:val="-3"/>
        </w:rPr>
        <w:t xml:space="preserve">publica- </w:t>
      </w:r>
      <w:proofErr w:type="spellStart"/>
      <w:r>
        <w:rPr>
          <w:color w:val="231F20"/>
        </w:rPr>
        <w:t>tions</w:t>
      </w:r>
      <w:proofErr w:type="spellEnd"/>
      <w:r>
        <w:rPr>
          <w:color w:val="231F20"/>
        </w:rPr>
        <w:t xml:space="preserve"> in order to provide more complete information regarding existing applications of segmentation (as an approach </w:t>
      </w:r>
      <w:proofErr w:type="spellStart"/>
      <w:r>
        <w:rPr>
          <w:color w:val="231F20"/>
          <w:spacing w:val="-3"/>
        </w:rPr>
        <w:t>predomi</w:t>
      </w:r>
      <w:proofErr w:type="spellEnd"/>
      <w:r>
        <w:rPr>
          <w:color w:val="231F20"/>
          <w:spacing w:val="-3"/>
        </w:rPr>
        <w:t xml:space="preserve">- </w:t>
      </w:r>
      <w:proofErr w:type="spellStart"/>
      <w:r>
        <w:rPr>
          <w:color w:val="231F20"/>
        </w:rPr>
        <w:t>nantly</w:t>
      </w:r>
      <w:proofErr w:type="spellEnd"/>
      <w:r>
        <w:rPr>
          <w:color w:val="231F20"/>
        </w:rPr>
        <w:t xml:space="preserve"> employed and evaluated </w:t>
      </w:r>
      <w:commentRangeStart w:id="32"/>
      <w:del w:id="33" w:author="Steve Kretschmer" w:date="2019-01-28T17:40:00Z">
        <w:r w:rsidDel="00F4388E">
          <w:rPr>
            <w:color w:val="231F20"/>
          </w:rPr>
          <w:delText xml:space="preserve">predominantly </w:delText>
        </w:r>
      </w:del>
      <w:commentRangeEnd w:id="32"/>
      <w:r w:rsidR="00F4388E">
        <w:rPr>
          <w:rStyle w:val="CommentReference"/>
        </w:rPr>
        <w:commentReference w:id="32"/>
      </w:r>
      <w:r>
        <w:rPr>
          <w:color w:val="231F20"/>
        </w:rPr>
        <w:t xml:space="preserve">within the </w:t>
      </w:r>
      <w:r>
        <w:rPr>
          <w:color w:val="231F20"/>
          <w:spacing w:val="-4"/>
        </w:rPr>
        <w:t xml:space="preserve">context </w:t>
      </w:r>
      <w:r>
        <w:rPr>
          <w:color w:val="231F20"/>
        </w:rPr>
        <w:t xml:space="preserve">of private sector work). </w:t>
      </w:r>
      <w:commentRangeStart w:id="34"/>
      <w:r>
        <w:rPr>
          <w:color w:val="231F20"/>
        </w:rPr>
        <w:t xml:space="preserve">The resulting, updated </w:t>
      </w:r>
      <w:r>
        <w:rPr>
          <w:color w:val="231F20"/>
          <w:spacing w:val="-3"/>
        </w:rPr>
        <w:t xml:space="preserve">bibliography </w:t>
      </w:r>
      <w:r>
        <w:rPr>
          <w:color w:val="231F20"/>
        </w:rPr>
        <w:t xml:space="preserve">included 40 sources and was reviewed a second time to </w:t>
      </w:r>
      <w:r>
        <w:rPr>
          <w:color w:val="231F20"/>
          <w:spacing w:val="-3"/>
        </w:rPr>
        <w:t xml:space="preserve">produce </w:t>
      </w:r>
      <w:r>
        <w:rPr>
          <w:color w:val="231F20"/>
        </w:rPr>
        <w:t xml:space="preserve">the comprehensive list of sources (44) which informed initial drafting of the literature review text. </w:t>
      </w:r>
      <w:commentRangeEnd w:id="34"/>
      <w:r w:rsidR="0003774D">
        <w:rPr>
          <w:rStyle w:val="CommentReference"/>
        </w:rPr>
        <w:commentReference w:id="34"/>
      </w:r>
      <w:r>
        <w:rPr>
          <w:color w:val="231F20"/>
        </w:rPr>
        <w:t xml:space="preserve">After subsequent rounds of writing and editing, </w:t>
      </w:r>
      <w:commentRangeStart w:id="35"/>
      <w:r>
        <w:rPr>
          <w:color w:val="231F20"/>
        </w:rPr>
        <w:t xml:space="preserve">including extracting information </w:t>
      </w:r>
      <w:r>
        <w:rPr>
          <w:color w:val="231F20"/>
          <w:spacing w:val="-3"/>
        </w:rPr>
        <w:t xml:space="preserve">deemed </w:t>
      </w:r>
      <w:r>
        <w:rPr>
          <w:color w:val="231F20"/>
        </w:rPr>
        <w:t>unnecessary</w:t>
      </w:r>
      <w:commentRangeEnd w:id="35"/>
      <w:r w:rsidR="00F4388E">
        <w:rPr>
          <w:rStyle w:val="CommentReference"/>
        </w:rPr>
        <w:commentReference w:id="35"/>
      </w:r>
      <w:r>
        <w:rPr>
          <w:color w:val="231F20"/>
        </w:rPr>
        <w:t xml:space="preserve"> and as a result eliminating some citations, </w:t>
      </w:r>
      <w:r>
        <w:rPr>
          <w:color w:val="231F20"/>
          <w:spacing w:val="-3"/>
        </w:rPr>
        <w:t xml:space="preserve">this </w:t>
      </w:r>
      <w:r>
        <w:rPr>
          <w:color w:val="231F20"/>
        </w:rPr>
        <w:t xml:space="preserve">literature </w:t>
      </w:r>
      <w:r>
        <w:rPr>
          <w:color w:val="231F20"/>
          <w:spacing w:val="-3"/>
        </w:rPr>
        <w:t xml:space="preserve">review’s </w:t>
      </w:r>
      <w:r>
        <w:rPr>
          <w:color w:val="231F20"/>
        </w:rPr>
        <w:t xml:space="preserve">current bibliography has been updated </w:t>
      </w:r>
      <w:r>
        <w:rPr>
          <w:color w:val="231F20"/>
          <w:spacing w:val="-7"/>
        </w:rPr>
        <w:t xml:space="preserve">to </w:t>
      </w:r>
      <w:proofErr w:type="gramStart"/>
      <w:r>
        <w:rPr>
          <w:color w:val="231F20"/>
        </w:rPr>
        <w:t>represent  its</w:t>
      </w:r>
      <w:proofErr w:type="gramEnd"/>
      <w:r>
        <w:rPr>
          <w:color w:val="231F20"/>
        </w:rPr>
        <w:t xml:space="preserve">  use  of  37  carefully  curated  sources.  </w:t>
      </w:r>
      <w:commentRangeStart w:id="36"/>
      <w:proofErr w:type="gramStart"/>
      <w:r>
        <w:rPr>
          <w:color w:val="231F20"/>
        </w:rPr>
        <w:t xml:space="preserve">It  </w:t>
      </w:r>
      <w:r>
        <w:rPr>
          <w:color w:val="231F20"/>
          <w:spacing w:val="-3"/>
        </w:rPr>
        <w:t>should</w:t>
      </w:r>
      <w:proofErr w:type="gramEnd"/>
      <w:r>
        <w:rPr>
          <w:color w:val="231F20"/>
          <w:spacing w:val="-3"/>
        </w:rPr>
        <w:t xml:space="preserve">   </w:t>
      </w:r>
      <w:r>
        <w:rPr>
          <w:color w:val="231F20"/>
        </w:rPr>
        <w:t xml:space="preserve">be noted that this literature review did not include a need </w:t>
      </w:r>
      <w:r>
        <w:rPr>
          <w:color w:val="231F20"/>
          <w:spacing w:val="-6"/>
        </w:rPr>
        <w:t xml:space="preserve">to </w:t>
      </w:r>
      <w:r>
        <w:rPr>
          <w:color w:val="231F20"/>
        </w:rPr>
        <w:t>address consent issues.</w:t>
      </w:r>
      <w:commentRangeEnd w:id="36"/>
      <w:r w:rsidR="00F4388E">
        <w:rPr>
          <w:rStyle w:val="CommentReference"/>
        </w:rPr>
        <w:commentReference w:id="36"/>
      </w:r>
    </w:p>
    <w:p w14:paraId="375860F1" w14:textId="77777777" w:rsidR="00691051" w:rsidRDefault="00691051">
      <w:pPr>
        <w:pStyle w:val="BodyText"/>
        <w:spacing w:before="4"/>
        <w:rPr>
          <w:sz w:val="21"/>
        </w:rPr>
      </w:pPr>
    </w:p>
    <w:p w14:paraId="548BD54A" w14:textId="77777777" w:rsidR="00691051" w:rsidRDefault="00251D60">
      <w:pPr>
        <w:pStyle w:val="Heading1"/>
      </w:pPr>
      <w:r>
        <w:rPr>
          <w:color w:val="231F20"/>
        </w:rPr>
        <w:t>Results</w:t>
      </w:r>
    </w:p>
    <w:p w14:paraId="13826CA0" w14:textId="77777777" w:rsidR="00691051" w:rsidRDefault="00251D60">
      <w:pPr>
        <w:pStyle w:val="BodyText"/>
        <w:spacing w:before="12" w:line="254" w:lineRule="auto"/>
        <w:ind w:left="113" w:right="38"/>
        <w:jc w:val="both"/>
      </w:pPr>
      <w:r>
        <w:rPr>
          <w:color w:val="231F20"/>
        </w:rPr>
        <w:t xml:space="preserve">Our findings indicate that </w:t>
      </w:r>
      <w:commentRangeStart w:id="37"/>
      <w:r>
        <w:rPr>
          <w:color w:val="231F20"/>
        </w:rPr>
        <w:t>market segmentation</w:t>
      </w:r>
      <w:commentRangeEnd w:id="37"/>
      <w:r w:rsidR="00691D24">
        <w:rPr>
          <w:rStyle w:val="CommentReference"/>
        </w:rPr>
        <w:commentReference w:id="37"/>
      </w:r>
      <w:r>
        <w:rPr>
          <w:color w:val="231F20"/>
        </w:rPr>
        <w:t xml:space="preserve">  has,  to  </w:t>
      </w:r>
      <w:r>
        <w:rPr>
          <w:color w:val="231F20"/>
          <w:spacing w:val="-3"/>
        </w:rPr>
        <w:t xml:space="preserve">date,  </w:t>
      </w:r>
      <w:r>
        <w:rPr>
          <w:color w:val="231F20"/>
        </w:rPr>
        <w:t xml:space="preserve">most often been applied  to  global  health  fields  that  function  for profit and, as such, tend to view their clients as customers, with preferences to discover and cater to, rather than as patients with needs that are often assumed to be homogenous within a broadly defined population, such as by diagnosis or perceived need. The latter view is associated with interventions designed from the top down. </w:t>
      </w:r>
      <w:r>
        <w:rPr>
          <w:color w:val="231F20"/>
          <w:spacing w:val="-3"/>
        </w:rPr>
        <w:t xml:space="preserve">However, </w:t>
      </w:r>
      <w:r>
        <w:rPr>
          <w:color w:val="231F20"/>
        </w:rPr>
        <w:t xml:space="preserve">areas of global health with </w:t>
      </w:r>
      <w:r>
        <w:rPr>
          <w:color w:val="231F20"/>
          <w:spacing w:val="-11"/>
        </w:rPr>
        <w:t xml:space="preserve">a </w:t>
      </w:r>
      <w:r>
        <w:rPr>
          <w:color w:val="231F20"/>
        </w:rPr>
        <w:t xml:space="preserve">development focus or non-profit structure and culture have been slower to adopt or apply market segmentation. Moreover, </w:t>
      </w:r>
      <w:r>
        <w:rPr>
          <w:color w:val="231F20"/>
          <w:spacing w:val="-3"/>
        </w:rPr>
        <w:t xml:space="preserve">existing </w:t>
      </w:r>
      <w:r>
        <w:rPr>
          <w:color w:val="231F20"/>
        </w:rPr>
        <w:t xml:space="preserve">published materials on its applications tend not to measure </w:t>
      </w:r>
      <w:r>
        <w:rPr>
          <w:color w:val="231F20"/>
          <w:spacing w:val="-6"/>
        </w:rPr>
        <w:t xml:space="preserve">the </w:t>
      </w:r>
      <w:r>
        <w:rPr>
          <w:color w:val="231F20"/>
        </w:rPr>
        <w:t>impact of segmentation itself, but the impact of the intervention   to which segmentation was applied, generally through uptake measures.</w:t>
      </w:r>
    </w:p>
    <w:p w14:paraId="0D8DE974" w14:textId="77777777" w:rsidR="00691051" w:rsidRDefault="00691051">
      <w:pPr>
        <w:pStyle w:val="BodyText"/>
        <w:spacing w:before="7"/>
        <w:rPr>
          <w:sz w:val="21"/>
        </w:rPr>
      </w:pPr>
    </w:p>
    <w:p w14:paraId="1841CAE1" w14:textId="77777777" w:rsidR="00691051" w:rsidRDefault="00251D60">
      <w:pPr>
        <w:pStyle w:val="BodyText"/>
        <w:spacing w:line="254" w:lineRule="auto"/>
        <w:ind w:left="113" w:right="38"/>
        <w:jc w:val="both"/>
      </w:pPr>
      <w:r>
        <w:rPr>
          <w:color w:val="231F20"/>
        </w:rPr>
        <w:t xml:space="preserve">On top of the traditional difficulties of measuring impact in the global health and development space (e.g., </w:t>
      </w:r>
      <w:proofErr w:type="gramStart"/>
      <w:r>
        <w:rPr>
          <w:color w:val="231F20"/>
        </w:rPr>
        <w:t xml:space="preserve">long  </w:t>
      </w:r>
      <w:r>
        <w:rPr>
          <w:color w:val="231F20"/>
          <w:spacing w:val="-3"/>
        </w:rPr>
        <w:t>observation</w:t>
      </w:r>
      <w:proofErr w:type="gramEnd"/>
      <w:r>
        <w:rPr>
          <w:color w:val="231F20"/>
          <w:spacing w:val="-3"/>
        </w:rPr>
        <w:t xml:space="preserve">  </w:t>
      </w:r>
      <w:r>
        <w:rPr>
          <w:color w:val="231F20"/>
        </w:rPr>
        <w:t xml:space="preserve">times, difficult data gathering, complex influences on decision- making), segmentation requires additional thought to isolate </w:t>
      </w:r>
      <w:r>
        <w:rPr>
          <w:color w:val="231F20"/>
          <w:spacing w:val="-4"/>
        </w:rPr>
        <w:t xml:space="preserve">the </w:t>
      </w:r>
      <w:r>
        <w:rPr>
          <w:color w:val="231F20"/>
        </w:rPr>
        <w:t xml:space="preserve">impact of the strategies themselves. </w:t>
      </w:r>
      <w:commentRangeStart w:id="38"/>
      <w:r>
        <w:rPr>
          <w:color w:val="231F20"/>
        </w:rPr>
        <w:t xml:space="preserve">While we </w:t>
      </w:r>
      <w:proofErr w:type="gramStart"/>
      <w:r>
        <w:rPr>
          <w:color w:val="231F20"/>
        </w:rPr>
        <w:t>are able to</w:t>
      </w:r>
      <w:proofErr w:type="gramEnd"/>
      <w:r>
        <w:rPr>
          <w:color w:val="231F20"/>
        </w:rPr>
        <w:t xml:space="preserve"> observe that using segmentation strategies offers a framework to design more nuanced and resonant interventions, it is difficult to isolate the impact of segmentation from the many other steps, </w:t>
      </w:r>
      <w:r>
        <w:rPr>
          <w:color w:val="231F20"/>
          <w:spacing w:val="-4"/>
        </w:rPr>
        <w:t xml:space="preserve">meth- </w:t>
      </w:r>
      <w:proofErr w:type="spellStart"/>
      <w:r>
        <w:rPr>
          <w:color w:val="231F20"/>
        </w:rPr>
        <w:t>odologies</w:t>
      </w:r>
      <w:proofErr w:type="spellEnd"/>
      <w:r>
        <w:rPr>
          <w:color w:val="231F20"/>
        </w:rPr>
        <w:t>, and strategies that are part of a robust human-</w:t>
      </w:r>
      <w:proofErr w:type="spellStart"/>
      <w:r>
        <w:rPr>
          <w:color w:val="231F20"/>
        </w:rPr>
        <w:t>centred</w:t>
      </w:r>
      <w:proofErr w:type="spellEnd"/>
      <w:r>
        <w:rPr>
          <w:color w:val="231F20"/>
        </w:rPr>
        <w:t xml:space="preserve"> design process</w:t>
      </w:r>
      <w:commentRangeEnd w:id="38"/>
      <w:r w:rsidR="00EE0D01">
        <w:rPr>
          <w:rStyle w:val="CommentReference"/>
        </w:rPr>
        <w:commentReference w:id="38"/>
      </w:r>
      <w:r>
        <w:rPr>
          <w:color w:val="231F20"/>
        </w:rPr>
        <w:t xml:space="preserve">. As multi-disciplinary consortiums take </w:t>
      </w:r>
      <w:r>
        <w:rPr>
          <w:color w:val="231F20"/>
          <w:spacing w:val="-8"/>
        </w:rPr>
        <w:t xml:space="preserve">on </w:t>
      </w:r>
      <w:r>
        <w:rPr>
          <w:color w:val="231F20"/>
        </w:rPr>
        <w:t>multi-year projects, it becomes increasingly difficult to isolate specific contributions when evaluating overall</w:t>
      </w:r>
      <w:r>
        <w:rPr>
          <w:color w:val="231F20"/>
          <w:spacing w:val="-12"/>
        </w:rPr>
        <w:t xml:space="preserve"> </w:t>
      </w:r>
      <w:r>
        <w:rPr>
          <w:color w:val="231F20"/>
        </w:rPr>
        <w:t>efficacy.</w:t>
      </w:r>
    </w:p>
    <w:p w14:paraId="2F10D502" w14:textId="77777777" w:rsidR="00691051" w:rsidRDefault="00691051">
      <w:pPr>
        <w:pStyle w:val="BodyText"/>
        <w:spacing w:before="6"/>
        <w:rPr>
          <w:sz w:val="21"/>
        </w:rPr>
      </w:pPr>
    </w:p>
    <w:p w14:paraId="33C87B34" w14:textId="77777777" w:rsidR="00691051" w:rsidRDefault="00251D60">
      <w:pPr>
        <w:pStyle w:val="BodyText"/>
        <w:spacing w:line="254" w:lineRule="auto"/>
        <w:ind w:left="113" w:right="38"/>
        <w:jc w:val="both"/>
      </w:pPr>
      <w:r>
        <w:rPr>
          <w:color w:val="231F20"/>
        </w:rPr>
        <w:t>It is also difficult to measure impact because a segmentation strategy is not a product or a message or an experience on</w:t>
      </w:r>
    </w:p>
    <w:p w14:paraId="2D2B4CB0" w14:textId="77777777" w:rsidR="00691051" w:rsidRDefault="00251D60">
      <w:pPr>
        <w:pStyle w:val="BodyText"/>
        <w:spacing w:before="94" w:line="254" w:lineRule="auto"/>
        <w:ind w:left="113" w:right="131"/>
        <w:jc w:val="both"/>
      </w:pPr>
      <w:r>
        <w:br w:type="column"/>
      </w:r>
      <w:r>
        <w:rPr>
          <w:color w:val="231F20"/>
        </w:rPr>
        <w:t xml:space="preserve">its own; </w:t>
      </w:r>
      <w:commentRangeStart w:id="39"/>
      <w:r>
        <w:rPr>
          <w:color w:val="231F20"/>
        </w:rPr>
        <w:t>it is a vehicle for developing them</w:t>
      </w:r>
      <w:commentRangeEnd w:id="39"/>
      <w:r w:rsidR="00EE0D01">
        <w:rPr>
          <w:rStyle w:val="CommentReference"/>
        </w:rPr>
        <w:commentReference w:id="39"/>
      </w:r>
      <w:r>
        <w:rPr>
          <w:color w:val="231F20"/>
        </w:rPr>
        <w:t xml:space="preserve">. </w:t>
      </w:r>
      <w:commentRangeStart w:id="40"/>
      <w:r>
        <w:rPr>
          <w:color w:val="231F20"/>
        </w:rPr>
        <w:t>In this way, the segmentation step is not tested directly, but indirectly through the things it produces – making it challenging to draw an objective cause and effect relationship.</w:t>
      </w:r>
      <w:commentRangeEnd w:id="40"/>
      <w:r w:rsidR="00EE0D01">
        <w:rPr>
          <w:rStyle w:val="CommentReference"/>
        </w:rPr>
        <w:commentReference w:id="40"/>
      </w:r>
    </w:p>
    <w:p w14:paraId="7129CAC2" w14:textId="77777777" w:rsidR="00691051" w:rsidRDefault="00691051">
      <w:pPr>
        <w:pStyle w:val="BodyText"/>
        <w:spacing w:before="1"/>
        <w:rPr>
          <w:sz w:val="21"/>
        </w:rPr>
      </w:pPr>
    </w:p>
    <w:p w14:paraId="6B5477F9" w14:textId="77777777" w:rsidR="00691051" w:rsidRDefault="00251D60">
      <w:pPr>
        <w:pStyle w:val="BodyText"/>
        <w:spacing w:line="254" w:lineRule="auto"/>
        <w:ind w:left="113" w:right="131"/>
        <w:jc w:val="both"/>
      </w:pPr>
      <w:commentRangeStart w:id="41"/>
      <w:r>
        <w:rPr>
          <w:color w:val="231F20"/>
        </w:rPr>
        <w:t xml:space="preserve">Because the value and impact are difficult to isolate, </w:t>
      </w:r>
      <w:proofErr w:type="spellStart"/>
      <w:r>
        <w:rPr>
          <w:color w:val="231F20"/>
        </w:rPr>
        <w:t>segmenta</w:t>
      </w:r>
      <w:proofErr w:type="spellEnd"/>
      <w:r>
        <w:rPr>
          <w:color w:val="231F20"/>
        </w:rPr>
        <w:t xml:space="preserve">- </w:t>
      </w:r>
      <w:proofErr w:type="spellStart"/>
      <w:r>
        <w:rPr>
          <w:color w:val="231F20"/>
        </w:rPr>
        <w:t>tion</w:t>
      </w:r>
      <w:proofErr w:type="spellEnd"/>
      <w:r>
        <w:rPr>
          <w:color w:val="231F20"/>
        </w:rPr>
        <w:t xml:space="preserve"> is </w:t>
      </w:r>
      <w:proofErr w:type="gramStart"/>
      <w:r>
        <w:rPr>
          <w:color w:val="231F20"/>
        </w:rPr>
        <w:t>often  overlooked</w:t>
      </w:r>
      <w:proofErr w:type="gramEnd"/>
      <w:r>
        <w:rPr>
          <w:color w:val="231F20"/>
        </w:rPr>
        <w:t xml:space="preserve">  or  attempted  unsystematically</w:t>
      </w:r>
      <w:commentRangeEnd w:id="41"/>
      <w:r w:rsidR="00FF238C">
        <w:rPr>
          <w:rStyle w:val="CommentReference"/>
        </w:rPr>
        <w:commentReference w:id="41"/>
      </w:r>
      <w:r>
        <w:rPr>
          <w:color w:val="231F20"/>
        </w:rPr>
        <w:t xml:space="preserve">.  Sgaier </w:t>
      </w:r>
      <w:r>
        <w:rPr>
          <w:i/>
          <w:color w:val="231F20"/>
        </w:rPr>
        <w:t xml:space="preserve">et al. </w:t>
      </w:r>
      <w:r>
        <w:rPr>
          <w:color w:val="231F20"/>
        </w:rPr>
        <w:t xml:space="preserve">determined that approaches to demand generation </w:t>
      </w:r>
      <w:r>
        <w:rPr>
          <w:color w:val="231F20"/>
          <w:spacing w:val="-4"/>
        </w:rPr>
        <w:t xml:space="preserve">were </w:t>
      </w:r>
      <w:r>
        <w:rPr>
          <w:color w:val="231F20"/>
        </w:rPr>
        <w:t xml:space="preserve">inconsistent, not evidence-based, and poorly coordinated. </w:t>
      </w:r>
      <w:r>
        <w:rPr>
          <w:color w:val="231F20"/>
          <w:spacing w:val="-3"/>
        </w:rPr>
        <w:t xml:space="preserve">This </w:t>
      </w:r>
      <w:r>
        <w:rPr>
          <w:color w:val="231F20"/>
        </w:rPr>
        <w:t xml:space="preserve">work goes on to say that “political and social factors, including ignorance of the need for strategic demand generation, </w:t>
      </w:r>
      <w:r>
        <w:rPr>
          <w:color w:val="231F20"/>
          <w:spacing w:val="-5"/>
        </w:rPr>
        <w:t xml:space="preserve">may </w:t>
      </w:r>
      <w:r>
        <w:rPr>
          <w:color w:val="231F20"/>
        </w:rPr>
        <w:t xml:space="preserve">contribute to </w:t>
      </w:r>
      <w:proofErr w:type="gramStart"/>
      <w:r>
        <w:rPr>
          <w:color w:val="231F20"/>
        </w:rPr>
        <w:t>inadequate  funding</w:t>
      </w:r>
      <w:proofErr w:type="gramEnd"/>
      <w:r>
        <w:rPr>
          <w:color w:val="231F20"/>
        </w:rPr>
        <w:t xml:space="preserve">  and  focus.”  </w:t>
      </w:r>
      <w:proofErr w:type="gramStart"/>
      <w:r>
        <w:rPr>
          <w:color w:val="231F20"/>
        </w:rPr>
        <w:t>The  authors</w:t>
      </w:r>
      <w:proofErr w:type="gramEnd"/>
      <w:r>
        <w:rPr>
          <w:color w:val="231F20"/>
        </w:rPr>
        <w:t xml:space="preserve">  found that there was scant evidence on approaches to</w:t>
      </w:r>
      <w:r>
        <w:rPr>
          <w:color w:val="231F20"/>
          <w:spacing w:val="17"/>
        </w:rPr>
        <w:t xml:space="preserve"> </w:t>
      </w:r>
      <w:r>
        <w:rPr>
          <w:color w:val="231F20"/>
          <w:spacing w:val="-3"/>
        </w:rPr>
        <w:t xml:space="preserve">demand </w:t>
      </w:r>
      <w:r>
        <w:rPr>
          <w:color w:val="231F20"/>
        </w:rPr>
        <w:t xml:space="preserve">generation for VMMC, both  in  terms  of  understanding  </w:t>
      </w:r>
      <w:r>
        <w:rPr>
          <w:color w:val="231F20"/>
          <w:spacing w:val="-5"/>
        </w:rPr>
        <w:t xml:space="preserve">drivers </w:t>
      </w:r>
      <w:r>
        <w:rPr>
          <w:color w:val="231F20"/>
        </w:rPr>
        <w:t>of demand and in terms of evaluating existing</w:t>
      </w:r>
      <w:r>
        <w:rPr>
          <w:color w:val="231F20"/>
          <w:spacing w:val="-7"/>
        </w:rPr>
        <w:t xml:space="preserve"> </w:t>
      </w:r>
      <w:r>
        <w:rPr>
          <w:color w:val="231F20"/>
        </w:rPr>
        <w:t>interventions</w:t>
      </w:r>
      <w:hyperlink w:anchor="_bookmark6" w:history="1">
        <w:r>
          <w:rPr>
            <w:color w:val="2F85AB"/>
            <w:position w:val="6"/>
            <w:sz w:val="10"/>
          </w:rPr>
          <w:t>4</w:t>
        </w:r>
      </w:hyperlink>
      <w:r>
        <w:rPr>
          <w:color w:val="231F20"/>
        </w:rPr>
        <w:t>.</w:t>
      </w:r>
    </w:p>
    <w:p w14:paraId="228B8345" w14:textId="77777777" w:rsidR="00691051" w:rsidRDefault="00691051">
      <w:pPr>
        <w:pStyle w:val="BodyText"/>
        <w:spacing w:before="4"/>
        <w:rPr>
          <w:sz w:val="21"/>
        </w:rPr>
      </w:pPr>
    </w:p>
    <w:p w14:paraId="5D37B2A0" w14:textId="77777777" w:rsidR="00691051" w:rsidRDefault="00251D60">
      <w:pPr>
        <w:pStyle w:val="BodyText"/>
        <w:spacing w:line="254" w:lineRule="auto"/>
        <w:ind w:left="113" w:right="131"/>
        <w:jc w:val="both"/>
      </w:pPr>
      <w:r>
        <w:rPr>
          <w:color w:val="231F20"/>
        </w:rPr>
        <w:t xml:space="preserve">In a later article for the Stanford </w:t>
      </w:r>
      <w:proofErr w:type="gramStart"/>
      <w:r>
        <w:rPr>
          <w:color w:val="231F20"/>
        </w:rPr>
        <w:t>Social  Innovation</w:t>
      </w:r>
      <w:proofErr w:type="gramEnd"/>
      <w:r>
        <w:rPr>
          <w:color w:val="231F20"/>
        </w:rPr>
        <w:t xml:space="preserve">  </w:t>
      </w:r>
      <w:r>
        <w:rPr>
          <w:color w:val="231F20"/>
          <w:spacing w:val="-6"/>
        </w:rPr>
        <w:t>Review,</w:t>
      </w:r>
      <w:r>
        <w:rPr>
          <w:color w:val="231F20"/>
          <w:spacing w:val="33"/>
        </w:rPr>
        <w:t xml:space="preserve"> </w:t>
      </w:r>
      <w:r>
        <w:rPr>
          <w:color w:val="231F20"/>
        </w:rPr>
        <w:t xml:space="preserve">Sgaier </w:t>
      </w:r>
      <w:r>
        <w:rPr>
          <w:i/>
          <w:color w:val="231F20"/>
        </w:rPr>
        <w:t>et al</w:t>
      </w:r>
      <w:r>
        <w:rPr>
          <w:color w:val="231F20"/>
        </w:rPr>
        <w:t xml:space="preserve">. expanded on these issues,  citing  particular  cases. For example, in Niger, a limited understanding of the value of segmentation at the highest levels caused discussions </w:t>
      </w:r>
      <w:r>
        <w:rPr>
          <w:color w:val="231F20"/>
          <w:spacing w:val="-3"/>
        </w:rPr>
        <w:t xml:space="preserve">with </w:t>
      </w:r>
      <w:r>
        <w:rPr>
          <w:color w:val="231F20"/>
        </w:rPr>
        <w:t xml:space="preserve">governments and partners to drag on for more than three </w:t>
      </w:r>
      <w:r>
        <w:rPr>
          <w:color w:val="231F20"/>
          <w:spacing w:val="-3"/>
        </w:rPr>
        <w:t xml:space="preserve">years </w:t>
      </w:r>
      <w:r>
        <w:rPr>
          <w:color w:val="231F20"/>
        </w:rPr>
        <w:t xml:space="preserve">before segmentation could begin to be implemented. Even </w:t>
      </w:r>
      <w:r>
        <w:rPr>
          <w:color w:val="231F20"/>
          <w:spacing w:val="-4"/>
        </w:rPr>
        <w:t xml:space="preserve">once </w:t>
      </w:r>
      <w:r>
        <w:rPr>
          <w:color w:val="231F20"/>
        </w:rPr>
        <w:t xml:space="preserve">segmentation is underway, Sgaier </w:t>
      </w:r>
      <w:r>
        <w:rPr>
          <w:i/>
          <w:color w:val="231F20"/>
        </w:rPr>
        <w:t>et al</w:t>
      </w:r>
      <w:r>
        <w:rPr>
          <w:color w:val="231F20"/>
        </w:rPr>
        <w:t xml:space="preserve">. note myriad issues, including restricted ability to design the research, limited </w:t>
      </w:r>
      <w:r>
        <w:rPr>
          <w:color w:val="231F20"/>
          <w:spacing w:val="-3"/>
        </w:rPr>
        <w:t xml:space="preserve">number </w:t>
      </w:r>
      <w:r>
        <w:rPr>
          <w:color w:val="231F20"/>
        </w:rPr>
        <w:t xml:space="preserve">of people with experience in the segmentation process, </w:t>
      </w:r>
      <w:r>
        <w:rPr>
          <w:color w:val="231F20"/>
          <w:spacing w:val="-5"/>
        </w:rPr>
        <w:t xml:space="preserve">and </w:t>
      </w:r>
      <w:r>
        <w:rPr>
          <w:color w:val="231F20"/>
        </w:rPr>
        <w:t>difficulty transferring the findings into large-scale programs</w:t>
      </w:r>
      <w:hyperlink w:anchor="_bookmark4" w:history="1">
        <w:r>
          <w:rPr>
            <w:color w:val="2F85AB"/>
            <w:position w:val="6"/>
            <w:sz w:val="10"/>
          </w:rPr>
          <w:t>2</w:t>
        </w:r>
      </w:hyperlink>
      <w:r>
        <w:rPr>
          <w:color w:val="231F20"/>
        </w:rPr>
        <w:t xml:space="preserve">. </w:t>
      </w:r>
      <w:r>
        <w:rPr>
          <w:color w:val="231F20"/>
          <w:spacing w:val="-6"/>
        </w:rPr>
        <w:t xml:space="preserve">In </w:t>
      </w:r>
      <w:r>
        <w:rPr>
          <w:color w:val="231F20"/>
        </w:rPr>
        <w:t xml:space="preserve">the case of HIV prevention, the psychographic measures of </w:t>
      </w:r>
      <w:r>
        <w:rPr>
          <w:color w:val="231F20"/>
          <w:spacing w:val="-3"/>
        </w:rPr>
        <w:t xml:space="preserve">risk </w:t>
      </w:r>
      <w:r>
        <w:rPr>
          <w:color w:val="231F20"/>
        </w:rPr>
        <w:t xml:space="preserve">perception and belief about the efficacy of a particular </w:t>
      </w:r>
      <w:proofErr w:type="spellStart"/>
      <w:r>
        <w:rPr>
          <w:color w:val="231F20"/>
          <w:spacing w:val="-3"/>
        </w:rPr>
        <w:t>interven</w:t>
      </w:r>
      <w:proofErr w:type="spellEnd"/>
      <w:r>
        <w:rPr>
          <w:color w:val="231F20"/>
          <w:spacing w:val="-3"/>
        </w:rPr>
        <w:t xml:space="preserve">- </w:t>
      </w:r>
      <w:proofErr w:type="spellStart"/>
      <w:r>
        <w:rPr>
          <w:color w:val="231F20"/>
        </w:rPr>
        <w:t>tion</w:t>
      </w:r>
      <w:proofErr w:type="spellEnd"/>
      <w:r>
        <w:rPr>
          <w:color w:val="231F20"/>
        </w:rPr>
        <w:t xml:space="preserve"> proved to be a more effective approach to the </w:t>
      </w:r>
      <w:proofErr w:type="gramStart"/>
      <w:r>
        <w:rPr>
          <w:color w:val="231F20"/>
        </w:rPr>
        <w:t>segmentation  of</w:t>
      </w:r>
      <w:proofErr w:type="gramEnd"/>
      <w:r>
        <w:rPr>
          <w:color w:val="231F20"/>
        </w:rPr>
        <w:t xml:space="preserve"> men into target audiences than basic demographic </w:t>
      </w:r>
      <w:proofErr w:type="spellStart"/>
      <w:r>
        <w:rPr>
          <w:color w:val="231F20"/>
          <w:spacing w:val="-3"/>
        </w:rPr>
        <w:t>distinc</w:t>
      </w:r>
      <w:proofErr w:type="spellEnd"/>
      <w:r>
        <w:rPr>
          <w:color w:val="231F20"/>
          <w:spacing w:val="-3"/>
        </w:rPr>
        <w:t xml:space="preserve">-  </w:t>
      </w:r>
      <w:proofErr w:type="spellStart"/>
      <w:r>
        <w:rPr>
          <w:color w:val="231F20"/>
        </w:rPr>
        <w:t>tions</w:t>
      </w:r>
      <w:proofErr w:type="spellEnd"/>
      <w:r>
        <w:rPr>
          <w:color w:val="231F20"/>
        </w:rPr>
        <w:t xml:space="preserve">. Designing a program of social promotion that is tailored   for groups based on these values, attitudes, and </w:t>
      </w:r>
      <w:r>
        <w:rPr>
          <w:color w:val="231F20"/>
          <w:spacing w:val="-2"/>
        </w:rPr>
        <w:t xml:space="preserve">decision-making </w:t>
      </w:r>
      <w:r>
        <w:rPr>
          <w:color w:val="231F20"/>
        </w:rPr>
        <w:t xml:space="preserve">requirements creates the greatest likelihood for change </w:t>
      </w:r>
      <w:r>
        <w:rPr>
          <w:color w:val="231F20"/>
          <w:spacing w:val="-7"/>
        </w:rPr>
        <w:t xml:space="preserve">in </w:t>
      </w:r>
      <w:r>
        <w:rPr>
          <w:color w:val="231F20"/>
        </w:rPr>
        <w:t xml:space="preserve">HIV-related </w:t>
      </w:r>
      <w:proofErr w:type="spellStart"/>
      <w:r>
        <w:rPr>
          <w:color w:val="231F20"/>
        </w:rPr>
        <w:t>behaviours</w:t>
      </w:r>
      <w:proofErr w:type="spellEnd"/>
      <w:r>
        <w:rPr>
          <w:color w:val="231F20"/>
        </w:rPr>
        <w:t xml:space="preserve"> among each</w:t>
      </w:r>
      <w:r>
        <w:rPr>
          <w:color w:val="231F20"/>
          <w:spacing w:val="-3"/>
        </w:rPr>
        <w:t xml:space="preserve"> </w:t>
      </w:r>
      <w:r>
        <w:rPr>
          <w:color w:val="231F20"/>
        </w:rPr>
        <w:t>segment</w:t>
      </w:r>
      <w:hyperlink w:anchor="_bookmark5" w:history="1">
        <w:r>
          <w:rPr>
            <w:color w:val="2F85AB"/>
            <w:position w:val="6"/>
            <w:sz w:val="10"/>
          </w:rPr>
          <w:t>5</w:t>
        </w:r>
      </w:hyperlink>
      <w:r>
        <w:rPr>
          <w:color w:val="231F20"/>
        </w:rPr>
        <w:t>.</w:t>
      </w:r>
    </w:p>
    <w:p w14:paraId="3CCC85AF" w14:textId="77777777" w:rsidR="00691051" w:rsidRDefault="00691051">
      <w:pPr>
        <w:pStyle w:val="BodyText"/>
        <w:spacing w:before="9"/>
        <w:rPr>
          <w:sz w:val="21"/>
        </w:rPr>
      </w:pPr>
    </w:p>
    <w:p w14:paraId="0D315116" w14:textId="77777777" w:rsidR="00691051" w:rsidRDefault="00251D60">
      <w:pPr>
        <w:pStyle w:val="BodyText"/>
        <w:spacing w:before="1" w:line="254" w:lineRule="auto"/>
        <w:ind w:left="113" w:right="131"/>
        <w:jc w:val="both"/>
      </w:pPr>
      <w:r>
        <w:rPr>
          <w:color w:val="231F20"/>
        </w:rPr>
        <w:t xml:space="preserve">Meanwhile, </w:t>
      </w:r>
      <w:proofErr w:type="spellStart"/>
      <w:r>
        <w:rPr>
          <w:color w:val="231F20"/>
        </w:rPr>
        <w:t>Terris-Prestholt</w:t>
      </w:r>
      <w:proofErr w:type="spellEnd"/>
      <w:r>
        <w:rPr>
          <w:color w:val="231F20"/>
        </w:rPr>
        <w:t xml:space="preserve"> and </w:t>
      </w:r>
      <w:proofErr w:type="spellStart"/>
      <w:r>
        <w:rPr>
          <w:color w:val="231F20"/>
        </w:rPr>
        <w:t>Windmeijer</w:t>
      </w:r>
      <w:proofErr w:type="spellEnd"/>
      <w:r>
        <w:rPr>
          <w:color w:val="231F20"/>
        </w:rPr>
        <w:t xml:space="preserve"> looked at </w:t>
      </w:r>
      <w:proofErr w:type="spellStart"/>
      <w:r>
        <w:rPr>
          <w:color w:val="231F20"/>
          <w:spacing w:val="-3"/>
        </w:rPr>
        <w:t>interven</w:t>
      </w:r>
      <w:proofErr w:type="spellEnd"/>
      <w:r>
        <w:rPr>
          <w:color w:val="231F20"/>
          <w:spacing w:val="-3"/>
        </w:rPr>
        <w:t xml:space="preserve">- </w:t>
      </w:r>
      <w:proofErr w:type="spellStart"/>
      <w:r>
        <w:rPr>
          <w:color w:val="231F20"/>
        </w:rPr>
        <w:t>tions</w:t>
      </w:r>
      <w:proofErr w:type="spellEnd"/>
      <w:r>
        <w:rPr>
          <w:color w:val="231F20"/>
        </w:rPr>
        <w:t xml:space="preserve"> that promote </w:t>
      </w:r>
      <w:proofErr w:type="spellStart"/>
      <w:r>
        <w:rPr>
          <w:color w:val="231F20"/>
        </w:rPr>
        <w:t>behaviour</w:t>
      </w:r>
      <w:proofErr w:type="spellEnd"/>
      <w:r>
        <w:rPr>
          <w:color w:val="231F20"/>
        </w:rPr>
        <w:t xml:space="preserve"> change. They determined that the impact of interventions aimed at the ongoing </w:t>
      </w:r>
      <w:proofErr w:type="spellStart"/>
      <w:r>
        <w:rPr>
          <w:color w:val="231F20"/>
        </w:rPr>
        <w:t>behaviours</w:t>
      </w:r>
      <w:proofErr w:type="spellEnd"/>
      <w:r>
        <w:rPr>
          <w:color w:val="231F20"/>
        </w:rPr>
        <w:t xml:space="preserve"> that </w:t>
      </w:r>
      <w:r>
        <w:rPr>
          <w:color w:val="231F20"/>
          <w:spacing w:val="-5"/>
        </w:rPr>
        <w:t xml:space="preserve">are </w:t>
      </w:r>
      <w:r>
        <w:rPr>
          <w:color w:val="231F20"/>
        </w:rPr>
        <w:t>relevant to prevention are slow to take hold and should therefore be evaluated over a longer timeframe</w:t>
      </w:r>
      <w:hyperlink w:anchor="_bookmark5" w:history="1">
        <w:r>
          <w:rPr>
            <w:color w:val="2F85AB"/>
            <w:position w:val="6"/>
            <w:sz w:val="10"/>
          </w:rPr>
          <w:t>6</w:t>
        </w:r>
      </w:hyperlink>
      <w:r>
        <w:rPr>
          <w:color w:val="231F20"/>
        </w:rPr>
        <w:t xml:space="preserve">. </w:t>
      </w:r>
      <w:r>
        <w:rPr>
          <w:color w:val="231F20"/>
          <w:spacing w:val="-3"/>
        </w:rPr>
        <w:t xml:space="preserve">However, </w:t>
      </w:r>
      <w:r>
        <w:rPr>
          <w:color w:val="231F20"/>
        </w:rPr>
        <w:t xml:space="preserve">current funding mechanisms generally do not allow sufficient time for </w:t>
      </w:r>
      <w:proofErr w:type="gramStart"/>
      <w:r>
        <w:rPr>
          <w:color w:val="231F20"/>
          <w:spacing w:val="-3"/>
        </w:rPr>
        <w:t xml:space="preserve">such  </w:t>
      </w:r>
      <w:r>
        <w:rPr>
          <w:color w:val="231F20"/>
        </w:rPr>
        <w:t>change</w:t>
      </w:r>
      <w:proofErr w:type="gramEnd"/>
      <w:r>
        <w:rPr>
          <w:color w:val="231F20"/>
        </w:rPr>
        <w:t xml:space="preserve"> to take place and be observed, making  interventions  based on segmentation hard to</w:t>
      </w:r>
      <w:r>
        <w:rPr>
          <w:color w:val="231F20"/>
          <w:spacing w:val="-2"/>
        </w:rPr>
        <w:t xml:space="preserve"> </w:t>
      </w:r>
      <w:r>
        <w:rPr>
          <w:color w:val="231F20"/>
        </w:rPr>
        <w:t>evaluate.</w:t>
      </w:r>
    </w:p>
    <w:p w14:paraId="3800698C" w14:textId="77777777" w:rsidR="00691051" w:rsidRDefault="00691051">
      <w:pPr>
        <w:pStyle w:val="BodyText"/>
        <w:spacing w:before="6"/>
        <w:rPr>
          <w:sz w:val="19"/>
        </w:rPr>
      </w:pPr>
    </w:p>
    <w:p w14:paraId="02DDEE50" w14:textId="77777777" w:rsidR="00691051" w:rsidRDefault="00251D60">
      <w:pPr>
        <w:pStyle w:val="BodyText"/>
        <w:spacing w:line="254" w:lineRule="auto"/>
        <w:ind w:left="113" w:right="131"/>
        <w:jc w:val="both"/>
      </w:pPr>
      <w:r>
        <w:rPr>
          <w:color w:val="231F20"/>
        </w:rPr>
        <w:t xml:space="preserve">Though there are difficulties in exact measurement, the </w:t>
      </w:r>
      <w:r>
        <w:rPr>
          <w:color w:val="231F20"/>
          <w:spacing w:val="-4"/>
        </w:rPr>
        <w:t xml:space="preserve">most </w:t>
      </w:r>
      <w:r>
        <w:rPr>
          <w:color w:val="231F20"/>
        </w:rPr>
        <w:t xml:space="preserve">compelling evidence for the efficacy of segmentation is to look    at when and how it is used. </w:t>
      </w:r>
      <w:commentRangeStart w:id="42"/>
      <w:r>
        <w:rPr>
          <w:color w:val="231F20"/>
        </w:rPr>
        <w:t xml:space="preserve">Specifically, it is often brought </w:t>
      </w:r>
      <w:r>
        <w:rPr>
          <w:color w:val="231F20"/>
          <w:spacing w:val="-6"/>
        </w:rPr>
        <w:t xml:space="preserve">in </w:t>
      </w:r>
      <w:r>
        <w:rPr>
          <w:color w:val="231F20"/>
        </w:rPr>
        <w:t xml:space="preserve">when nothing else is working or when there is a drop-off in the efficacy of an intervention. </w:t>
      </w:r>
      <w:commentRangeEnd w:id="42"/>
      <w:r w:rsidR="00FF238C">
        <w:rPr>
          <w:rStyle w:val="CommentReference"/>
        </w:rPr>
        <w:commentReference w:id="42"/>
      </w:r>
      <w:r>
        <w:rPr>
          <w:color w:val="231F20"/>
        </w:rPr>
        <w:t xml:space="preserve">This typically occurs when general- </w:t>
      </w:r>
      <w:proofErr w:type="spellStart"/>
      <w:r>
        <w:rPr>
          <w:color w:val="231F20"/>
        </w:rPr>
        <w:t>ized</w:t>
      </w:r>
      <w:proofErr w:type="spellEnd"/>
      <w:r>
        <w:rPr>
          <w:color w:val="231F20"/>
        </w:rPr>
        <w:t xml:space="preserve">, homogenous efforts have reached the most easily persuaded among the target audience and nuanced interventions are needed for more resistant members of the target audience. This was </w:t>
      </w:r>
      <w:r>
        <w:rPr>
          <w:color w:val="231F20"/>
          <w:spacing w:val="-5"/>
        </w:rPr>
        <w:t xml:space="preserve">the </w:t>
      </w:r>
      <w:r>
        <w:rPr>
          <w:color w:val="231F20"/>
        </w:rPr>
        <w:t xml:space="preserve">case with VMMC, where early adopters of </w:t>
      </w:r>
      <w:proofErr w:type="gramStart"/>
      <w:r>
        <w:rPr>
          <w:color w:val="231F20"/>
        </w:rPr>
        <w:t>the  procedure</w:t>
      </w:r>
      <w:proofErr w:type="gramEnd"/>
      <w:r>
        <w:rPr>
          <w:color w:val="231F20"/>
        </w:rPr>
        <w:t xml:space="preserve">  </w:t>
      </w:r>
      <w:r>
        <w:rPr>
          <w:color w:val="231F20"/>
          <w:spacing w:val="-4"/>
        </w:rPr>
        <w:t xml:space="preserve">had </w:t>
      </w:r>
      <w:r>
        <w:rPr>
          <w:color w:val="231F20"/>
        </w:rPr>
        <w:t>been reached and demand was plateauing</w:t>
      </w:r>
      <w:hyperlink w:anchor="_bookmark1" w:history="1">
        <w:r>
          <w:rPr>
            <w:color w:val="231F20"/>
          </w:rPr>
          <w:t xml:space="preserve"> (</w:t>
        </w:r>
        <w:r>
          <w:rPr>
            <w:color w:val="2F85AB"/>
          </w:rPr>
          <w:t>Figure</w:t>
        </w:r>
        <w:r>
          <w:rPr>
            <w:color w:val="2F85AB"/>
            <w:spacing w:val="-1"/>
          </w:rPr>
          <w:t xml:space="preserve"> </w:t>
        </w:r>
        <w:r>
          <w:rPr>
            <w:color w:val="2F85AB"/>
          </w:rPr>
          <w:t>1</w:t>
        </w:r>
        <w:r>
          <w:rPr>
            <w:color w:val="231F20"/>
          </w:rPr>
          <w:t>).</w:t>
        </w:r>
      </w:hyperlink>
    </w:p>
    <w:p w14:paraId="170C2D5C" w14:textId="77777777" w:rsidR="00691051" w:rsidRDefault="00691051">
      <w:pPr>
        <w:pStyle w:val="BodyText"/>
        <w:spacing w:before="7"/>
        <w:rPr>
          <w:sz w:val="19"/>
        </w:rPr>
      </w:pPr>
    </w:p>
    <w:p w14:paraId="4934E20A" w14:textId="77777777" w:rsidR="00691051" w:rsidRDefault="00251D60">
      <w:pPr>
        <w:pStyle w:val="BodyText"/>
        <w:spacing w:line="254" w:lineRule="auto"/>
        <w:ind w:left="113" w:right="131"/>
        <w:jc w:val="both"/>
      </w:pPr>
      <w:r>
        <w:rPr>
          <w:color w:val="231F20"/>
        </w:rPr>
        <w:t xml:space="preserve">Segmentation can also be used to investigate why efficacy </w:t>
      </w:r>
      <w:r>
        <w:rPr>
          <w:color w:val="231F20"/>
          <w:spacing w:val="-5"/>
        </w:rPr>
        <w:t xml:space="preserve">has </w:t>
      </w:r>
      <w:r>
        <w:rPr>
          <w:color w:val="231F20"/>
        </w:rPr>
        <w:t xml:space="preserve">been uneven.  </w:t>
      </w:r>
      <w:proofErr w:type="gramStart"/>
      <w:r>
        <w:rPr>
          <w:color w:val="231F20"/>
        </w:rPr>
        <w:t>The  knowledge</w:t>
      </w:r>
      <w:proofErr w:type="gramEnd"/>
      <w:r>
        <w:rPr>
          <w:color w:val="231F20"/>
        </w:rPr>
        <w:t xml:space="preserve">  gained  </w:t>
      </w:r>
      <w:commentRangeStart w:id="43"/>
      <w:r>
        <w:rPr>
          <w:color w:val="231F20"/>
        </w:rPr>
        <w:t xml:space="preserve">from  segmentation  </w:t>
      </w:r>
      <w:commentRangeEnd w:id="43"/>
      <w:r w:rsidR="00FF238C">
        <w:rPr>
          <w:rStyle w:val="CommentReference"/>
        </w:rPr>
        <w:commentReference w:id="43"/>
      </w:r>
      <w:r>
        <w:rPr>
          <w:color w:val="231F20"/>
          <w:spacing w:val="-4"/>
        </w:rPr>
        <w:t xml:space="preserve">can  </w:t>
      </w:r>
      <w:r>
        <w:rPr>
          <w:color w:val="231F20"/>
        </w:rPr>
        <w:t xml:space="preserve">be used to design specific interventions (e.g., messaging, </w:t>
      </w:r>
      <w:proofErr w:type="spellStart"/>
      <w:r>
        <w:rPr>
          <w:color w:val="231F20"/>
        </w:rPr>
        <w:t>expe</w:t>
      </w:r>
      <w:proofErr w:type="spellEnd"/>
      <w:r>
        <w:rPr>
          <w:color w:val="231F20"/>
        </w:rPr>
        <w:t xml:space="preserve">- </w:t>
      </w:r>
      <w:proofErr w:type="spellStart"/>
      <w:r>
        <w:rPr>
          <w:color w:val="231F20"/>
        </w:rPr>
        <w:t>riences</w:t>
      </w:r>
      <w:proofErr w:type="spellEnd"/>
      <w:r>
        <w:rPr>
          <w:color w:val="231F20"/>
        </w:rPr>
        <w:t>, campaigns) in situations where demand is</w:t>
      </w:r>
      <w:r>
        <w:rPr>
          <w:color w:val="231F20"/>
          <w:spacing w:val="19"/>
        </w:rPr>
        <w:t xml:space="preserve"> </w:t>
      </w:r>
      <w:r>
        <w:rPr>
          <w:color w:val="231F20"/>
        </w:rPr>
        <w:t>lagging,</w:t>
      </w:r>
    </w:p>
    <w:p w14:paraId="0CD06C48" w14:textId="77777777" w:rsidR="00691051" w:rsidRDefault="00691051">
      <w:pPr>
        <w:spacing w:line="254" w:lineRule="auto"/>
        <w:jc w:val="both"/>
        <w:sectPr w:rsidR="00691051">
          <w:type w:val="continuous"/>
          <w:pgSz w:w="12250" w:h="15840"/>
          <w:pgMar w:top="1140" w:right="1000" w:bottom="1140" w:left="1020" w:header="720" w:footer="720" w:gutter="0"/>
          <w:cols w:num="2" w:space="720" w:equalWidth="0">
            <w:col w:w="4974" w:space="185"/>
            <w:col w:w="5071"/>
          </w:cols>
        </w:sectPr>
      </w:pPr>
    </w:p>
    <w:p w14:paraId="32D6C70C" w14:textId="77777777" w:rsidR="00691051" w:rsidRDefault="00691051">
      <w:pPr>
        <w:pStyle w:val="BodyText"/>
        <w:spacing w:before="11"/>
        <w:rPr>
          <w:sz w:val="26"/>
        </w:rPr>
      </w:pPr>
    </w:p>
    <w:p w14:paraId="749ED65F" w14:textId="77777777" w:rsidR="00691051" w:rsidRDefault="00251D60">
      <w:pPr>
        <w:pStyle w:val="BodyText"/>
        <w:ind w:left="1049"/>
        <w:rPr>
          <w:sz w:val="20"/>
        </w:rPr>
      </w:pPr>
      <w:r>
        <w:rPr>
          <w:noProof/>
          <w:sz w:val="20"/>
        </w:rPr>
        <w:drawing>
          <wp:inline distT="0" distB="0" distL="0" distR="0" wp14:anchorId="1BC53938" wp14:editId="7830E013">
            <wp:extent cx="5069974" cy="3635121"/>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3" cstate="print"/>
                    <a:stretch>
                      <a:fillRect/>
                    </a:stretch>
                  </pic:blipFill>
                  <pic:spPr>
                    <a:xfrm>
                      <a:off x="0" y="0"/>
                      <a:ext cx="5069974" cy="3635121"/>
                    </a:xfrm>
                    <a:prstGeom prst="rect">
                      <a:avLst/>
                    </a:prstGeom>
                  </pic:spPr>
                </pic:pic>
              </a:graphicData>
            </a:graphic>
          </wp:inline>
        </w:drawing>
      </w:r>
    </w:p>
    <w:p w14:paraId="0C92F180" w14:textId="77777777" w:rsidR="00691051" w:rsidRDefault="00691051">
      <w:pPr>
        <w:pStyle w:val="BodyText"/>
        <w:spacing w:before="5"/>
        <w:rPr>
          <w:sz w:val="7"/>
        </w:rPr>
      </w:pPr>
    </w:p>
    <w:p w14:paraId="7C47800E" w14:textId="77777777" w:rsidR="00691051" w:rsidRDefault="00251D60">
      <w:pPr>
        <w:spacing w:before="106" w:line="247" w:lineRule="auto"/>
        <w:ind w:left="115"/>
        <w:rPr>
          <w:rFonts w:ascii="Arial" w:hAnsi="Arial"/>
          <w:i/>
          <w:sz w:val="16"/>
        </w:rPr>
      </w:pPr>
      <w:bookmarkStart w:id="44" w:name="_bookmark1"/>
      <w:bookmarkEnd w:id="44"/>
      <w:r>
        <w:rPr>
          <w:rFonts w:ascii="Arial" w:hAnsi="Arial"/>
          <w:b/>
          <w:color w:val="2F85AB"/>
          <w:sz w:val="16"/>
        </w:rPr>
        <w:t xml:space="preserve">Figure 1. </w:t>
      </w:r>
      <w:r>
        <w:rPr>
          <w:rFonts w:ascii="Arial" w:hAnsi="Arial"/>
          <w:b/>
          <w:color w:val="231F20"/>
          <w:sz w:val="16"/>
        </w:rPr>
        <w:t xml:space="preserve">Annual number of voluntary medical male circumcisions, 2008–2017. </w:t>
      </w:r>
      <w:r>
        <w:rPr>
          <w:rFonts w:ascii="Arial" w:hAnsi="Arial"/>
          <w:i/>
          <w:color w:val="231F20"/>
          <w:sz w:val="16"/>
        </w:rPr>
        <w:t xml:space="preserve">Source: </w:t>
      </w:r>
      <w:hyperlink r:id="rId34">
        <w:r>
          <w:rPr>
            <w:rFonts w:ascii="Arial" w:hAnsi="Arial"/>
            <w:color w:val="2F85AB"/>
            <w:sz w:val="16"/>
          </w:rPr>
          <w:t>https://www.avac.org/sites/default/files/resource-</w:t>
        </w:r>
      </w:hyperlink>
      <w:r>
        <w:rPr>
          <w:rFonts w:ascii="Arial" w:hAnsi="Arial"/>
          <w:color w:val="2F85AB"/>
          <w:sz w:val="16"/>
        </w:rPr>
        <w:t xml:space="preserve"> </w:t>
      </w:r>
      <w:hyperlink r:id="rId35">
        <w:r>
          <w:rPr>
            <w:rFonts w:ascii="Arial" w:hAnsi="Arial"/>
            <w:color w:val="2F85AB"/>
            <w:sz w:val="16"/>
          </w:rPr>
          <w:t>files/AVACreport2018.pdf</w:t>
        </w:r>
      </w:hyperlink>
      <w:r>
        <w:rPr>
          <w:rFonts w:ascii="Arial" w:hAnsi="Arial"/>
          <w:color w:val="231F20"/>
          <w:sz w:val="16"/>
        </w:rPr>
        <w:t xml:space="preserve">. </w:t>
      </w:r>
      <w:r>
        <w:rPr>
          <w:rFonts w:ascii="Arial" w:hAnsi="Arial"/>
          <w:i/>
          <w:color w:val="231F20"/>
          <w:sz w:val="16"/>
        </w:rPr>
        <w:t>This graphic has been reproduced with permission from AIDS Vaccine Advocacy Coalition (AVAC).</w:t>
      </w:r>
    </w:p>
    <w:p w14:paraId="5E08A101" w14:textId="77777777" w:rsidR="00691051" w:rsidRDefault="00691051">
      <w:pPr>
        <w:pStyle w:val="BodyText"/>
        <w:rPr>
          <w:rFonts w:ascii="Arial"/>
          <w:i/>
          <w:sz w:val="28"/>
        </w:rPr>
      </w:pPr>
    </w:p>
    <w:p w14:paraId="0C159063" w14:textId="77777777" w:rsidR="00691051" w:rsidRDefault="00691051">
      <w:pPr>
        <w:rPr>
          <w:rFonts w:ascii="Arial"/>
          <w:sz w:val="28"/>
        </w:rPr>
        <w:sectPr w:rsidR="00691051">
          <w:pgSz w:w="12250" w:h="15840"/>
          <w:pgMar w:top="1380" w:right="1000" w:bottom="980" w:left="1020" w:header="696" w:footer="784" w:gutter="0"/>
          <w:cols w:space="720"/>
        </w:sectPr>
      </w:pPr>
    </w:p>
    <w:p w14:paraId="3250E475" w14:textId="77777777" w:rsidR="00691051" w:rsidRDefault="00251D60">
      <w:pPr>
        <w:pStyle w:val="BodyText"/>
        <w:spacing w:before="113" w:line="254" w:lineRule="auto"/>
        <w:ind w:left="113" w:right="38"/>
        <w:jc w:val="both"/>
      </w:pPr>
      <w:r>
        <w:rPr>
          <w:color w:val="231F20"/>
        </w:rPr>
        <w:t xml:space="preserve">or to prioritize outreach to specific groups if resources are constrained. This is especially true when used </w:t>
      </w:r>
      <w:proofErr w:type="gramStart"/>
      <w:r>
        <w:rPr>
          <w:color w:val="231F20"/>
        </w:rPr>
        <w:t>in  conjunction</w:t>
      </w:r>
      <w:proofErr w:type="gramEnd"/>
      <w:r>
        <w:rPr>
          <w:color w:val="231F20"/>
        </w:rPr>
        <w:t xml:space="preserve">  with human-</w:t>
      </w:r>
      <w:proofErr w:type="spellStart"/>
      <w:r>
        <w:rPr>
          <w:color w:val="231F20"/>
        </w:rPr>
        <w:t>centred</w:t>
      </w:r>
      <w:proofErr w:type="spellEnd"/>
      <w:r>
        <w:rPr>
          <w:color w:val="231F20"/>
        </w:rPr>
        <w:t xml:space="preserve"> design, another methodology increasingly applied in global health programs  when  traditional  </w:t>
      </w:r>
      <w:r>
        <w:rPr>
          <w:color w:val="231F20"/>
          <w:spacing w:val="-3"/>
        </w:rPr>
        <w:t xml:space="preserve">strategies  </w:t>
      </w:r>
      <w:r>
        <w:rPr>
          <w:color w:val="231F20"/>
        </w:rPr>
        <w:t>start to produce declining returns on</w:t>
      </w:r>
      <w:r>
        <w:rPr>
          <w:color w:val="231F20"/>
          <w:spacing w:val="-2"/>
        </w:rPr>
        <w:t xml:space="preserve"> </w:t>
      </w:r>
      <w:r>
        <w:rPr>
          <w:color w:val="231F20"/>
        </w:rPr>
        <w:t>investment.</w:t>
      </w:r>
    </w:p>
    <w:p w14:paraId="645922B6" w14:textId="77777777" w:rsidR="00691051" w:rsidRDefault="00691051">
      <w:pPr>
        <w:pStyle w:val="BodyText"/>
        <w:spacing w:before="8"/>
        <w:rPr>
          <w:sz w:val="17"/>
        </w:rPr>
      </w:pPr>
    </w:p>
    <w:p w14:paraId="4A958186" w14:textId="77777777" w:rsidR="00691051" w:rsidRDefault="00251D60">
      <w:pPr>
        <w:pStyle w:val="BodyText"/>
        <w:spacing w:line="254" w:lineRule="auto"/>
        <w:ind w:left="113" w:right="38"/>
        <w:jc w:val="both"/>
      </w:pPr>
      <w:r>
        <w:rPr>
          <w:color w:val="231F20"/>
        </w:rPr>
        <w:t xml:space="preserve">Despite challenges, segmentation also offers a large range of opportunities for the sector. The Reproductive Health Supplies Coalition is one of a growing number of </w:t>
      </w:r>
      <w:proofErr w:type="spellStart"/>
      <w:r>
        <w:rPr>
          <w:color w:val="231F20"/>
        </w:rPr>
        <w:t>organisations</w:t>
      </w:r>
      <w:proofErr w:type="spellEnd"/>
      <w:r>
        <w:rPr>
          <w:color w:val="231F20"/>
        </w:rPr>
        <w:t xml:space="preserve"> in </w:t>
      </w:r>
      <w:proofErr w:type="spellStart"/>
      <w:r>
        <w:rPr>
          <w:color w:val="231F20"/>
        </w:rPr>
        <w:t>devel</w:t>
      </w:r>
      <w:proofErr w:type="spellEnd"/>
      <w:r>
        <w:rPr>
          <w:color w:val="231F20"/>
        </w:rPr>
        <w:t xml:space="preserve">- </w:t>
      </w:r>
      <w:proofErr w:type="spellStart"/>
      <w:r>
        <w:rPr>
          <w:color w:val="231F20"/>
        </w:rPr>
        <w:t>opment</w:t>
      </w:r>
      <w:proofErr w:type="spellEnd"/>
      <w:r>
        <w:rPr>
          <w:color w:val="231F20"/>
        </w:rPr>
        <w:t xml:space="preserve"> that acknowledge that segmentation provides empirical evidence which can help guide the most efficient and </w:t>
      </w:r>
      <w:proofErr w:type="gramStart"/>
      <w:r>
        <w:rPr>
          <w:color w:val="231F20"/>
        </w:rPr>
        <w:t>effective  use</w:t>
      </w:r>
      <w:proofErr w:type="gramEnd"/>
      <w:r>
        <w:rPr>
          <w:color w:val="231F20"/>
        </w:rPr>
        <w:t xml:space="preserve"> of resources. The Coalition states that “market </w:t>
      </w:r>
      <w:r>
        <w:rPr>
          <w:color w:val="231F20"/>
          <w:spacing w:val="-3"/>
        </w:rPr>
        <w:t xml:space="preserve">segmentation </w:t>
      </w:r>
      <w:r>
        <w:rPr>
          <w:color w:val="231F20"/>
        </w:rPr>
        <w:t xml:space="preserve">data can shape family planning…(and) it can increase </w:t>
      </w:r>
      <w:r>
        <w:rPr>
          <w:color w:val="231F20"/>
          <w:spacing w:val="-4"/>
        </w:rPr>
        <w:t xml:space="preserve">market </w:t>
      </w:r>
      <w:r>
        <w:rPr>
          <w:color w:val="231F20"/>
        </w:rPr>
        <w:t>efficiency for the government stewards of public resources”</w:t>
      </w:r>
      <w:hyperlink w:anchor="_bookmark10" w:history="1">
        <w:r>
          <w:rPr>
            <w:color w:val="2F85AB"/>
            <w:position w:val="6"/>
            <w:sz w:val="10"/>
          </w:rPr>
          <w:t>7</w:t>
        </w:r>
      </w:hyperlink>
      <w:r>
        <w:rPr>
          <w:color w:val="231F20"/>
        </w:rPr>
        <w:t xml:space="preserve">. It goes on to say </w:t>
      </w:r>
      <w:proofErr w:type="gramStart"/>
      <w:r>
        <w:rPr>
          <w:color w:val="231F20"/>
        </w:rPr>
        <w:t>that  policymakers</w:t>
      </w:r>
      <w:proofErr w:type="gramEnd"/>
      <w:r>
        <w:rPr>
          <w:color w:val="231F20"/>
        </w:rPr>
        <w:t xml:space="preserve">  can  use  market  </w:t>
      </w:r>
      <w:proofErr w:type="spellStart"/>
      <w:r>
        <w:rPr>
          <w:color w:val="231F20"/>
        </w:rPr>
        <w:t>segmenta</w:t>
      </w:r>
      <w:proofErr w:type="spellEnd"/>
      <w:r>
        <w:rPr>
          <w:color w:val="231F20"/>
        </w:rPr>
        <w:t xml:space="preserve">-  </w:t>
      </w:r>
      <w:proofErr w:type="spellStart"/>
      <w:r>
        <w:rPr>
          <w:color w:val="231F20"/>
        </w:rPr>
        <w:t>tion</w:t>
      </w:r>
      <w:proofErr w:type="spellEnd"/>
      <w:r>
        <w:rPr>
          <w:color w:val="231F20"/>
        </w:rPr>
        <w:t xml:space="preserve"> research to “draft evidence-based policy initiatives, </w:t>
      </w:r>
      <w:r>
        <w:rPr>
          <w:color w:val="231F20"/>
          <w:spacing w:val="-4"/>
        </w:rPr>
        <w:t xml:space="preserve">giving </w:t>
      </w:r>
      <w:r>
        <w:rPr>
          <w:color w:val="231F20"/>
        </w:rPr>
        <w:t>government officials a more useful context to decide which policies are worth</w:t>
      </w:r>
      <w:r>
        <w:rPr>
          <w:color w:val="231F20"/>
          <w:spacing w:val="-1"/>
        </w:rPr>
        <w:t xml:space="preserve"> </w:t>
      </w:r>
      <w:r>
        <w:rPr>
          <w:color w:val="231F20"/>
        </w:rPr>
        <w:t>enacting.”</w:t>
      </w:r>
    </w:p>
    <w:p w14:paraId="6496D09D" w14:textId="77777777" w:rsidR="00691051" w:rsidRDefault="00691051">
      <w:pPr>
        <w:pStyle w:val="BodyText"/>
        <w:spacing w:before="5"/>
        <w:rPr>
          <w:sz w:val="21"/>
        </w:rPr>
      </w:pPr>
    </w:p>
    <w:p w14:paraId="08CDF633" w14:textId="77777777" w:rsidR="00691051" w:rsidRDefault="00251D60">
      <w:pPr>
        <w:pStyle w:val="BodyText"/>
        <w:spacing w:line="254" w:lineRule="auto"/>
        <w:ind w:left="113" w:right="38"/>
        <w:jc w:val="both"/>
      </w:pPr>
      <w:r>
        <w:rPr>
          <w:color w:val="231F20"/>
        </w:rPr>
        <w:t xml:space="preserve">The identification of segments can also </w:t>
      </w:r>
      <w:proofErr w:type="gramStart"/>
      <w:r>
        <w:rPr>
          <w:color w:val="231F20"/>
        </w:rPr>
        <w:t>guide  decisions</w:t>
      </w:r>
      <w:proofErr w:type="gramEnd"/>
      <w:r>
        <w:rPr>
          <w:color w:val="231F20"/>
        </w:rPr>
        <w:t xml:space="preserve">  </w:t>
      </w:r>
      <w:r>
        <w:rPr>
          <w:color w:val="231F20"/>
          <w:spacing w:val="-3"/>
        </w:rPr>
        <w:t xml:space="preserve">about </w:t>
      </w:r>
      <w:r>
        <w:rPr>
          <w:color w:val="231F20"/>
        </w:rPr>
        <w:t xml:space="preserve">how to meet performance and delivery objectives within a </w:t>
      </w:r>
      <w:r>
        <w:rPr>
          <w:color w:val="231F20"/>
          <w:spacing w:val="-3"/>
        </w:rPr>
        <w:t xml:space="preserve">health </w:t>
      </w:r>
      <w:r>
        <w:rPr>
          <w:color w:val="231F20"/>
        </w:rPr>
        <w:t xml:space="preserve">system. For example, segmentation </w:t>
      </w:r>
      <w:commentRangeStart w:id="45"/>
      <w:r>
        <w:rPr>
          <w:color w:val="231F20"/>
        </w:rPr>
        <w:t xml:space="preserve">studies </w:t>
      </w:r>
      <w:commentRangeEnd w:id="45"/>
      <w:r w:rsidR="00C219E6">
        <w:rPr>
          <w:rStyle w:val="CommentReference"/>
        </w:rPr>
        <w:commentReference w:id="45"/>
      </w:r>
      <w:r>
        <w:rPr>
          <w:color w:val="231F20"/>
        </w:rPr>
        <w:t xml:space="preserve">can identify whether one group of end users will likely access a prevention service      in a private clinic rather than a public one. Most </w:t>
      </w:r>
      <w:r>
        <w:rPr>
          <w:color w:val="231F20"/>
          <w:spacing w:val="-4"/>
        </w:rPr>
        <w:t xml:space="preserve">obviously, </w:t>
      </w:r>
      <w:r>
        <w:rPr>
          <w:color w:val="231F20"/>
        </w:rPr>
        <w:t xml:space="preserve">segmentation can be used to guide communication </w:t>
      </w:r>
      <w:proofErr w:type="gramStart"/>
      <w:r>
        <w:rPr>
          <w:color w:val="231F20"/>
        </w:rPr>
        <w:t xml:space="preserve">at  </w:t>
      </w:r>
      <w:r>
        <w:rPr>
          <w:color w:val="231F20"/>
          <w:spacing w:val="-4"/>
        </w:rPr>
        <w:t>all</w:t>
      </w:r>
      <w:proofErr w:type="gramEnd"/>
      <w:r>
        <w:rPr>
          <w:color w:val="231F20"/>
          <w:spacing w:val="-4"/>
        </w:rPr>
        <w:t xml:space="preserve">  </w:t>
      </w:r>
      <w:r>
        <w:rPr>
          <w:color w:val="231F20"/>
        </w:rPr>
        <w:t xml:space="preserve">consumer touchpoints from the community to the clinic, and </w:t>
      </w:r>
      <w:r>
        <w:rPr>
          <w:color w:val="231F20"/>
          <w:spacing w:val="-6"/>
        </w:rPr>
        <w:t xml:space="preserve">on     </w:t>
      </w:r>
      <w:r>
        <w:rPr>
          <w:color w:val="231F20"/>
        </w:rPr>
        <w:t>a mass scale.</w:t>
      </w:r>
    </w:p>
    <w:p w14:paraId="606AA9DD" w14:textId="77777777" w:rsidR="00691051" w:rsidRDefault="00251D60">
      <w:pPr>
        <w:pStyle w:val="BodyText"/>
        <w:spacing w:before="103"/>
        <w:ind w:left="113"/>
        <w:rPr>
          <w:rFonts w:ascii="Arial"/>
        </w:rPr>
      </w:pPr>
      <w:r>
        <w:br w:type="column"/>
      </w:r>
      <w:r>
        <w:rPr>
          <w:rFonts w:ascii="Arial"/>
          <w:color w:val="231F20"/>
        </w:rPr>
        <w:t>The application in VMMC programs</w:t>
      </w:r>
    </w:p>
    <w:p w14:paraId="77036AFC" w14:textId="77777777" w:rsidR="00691051" w:rsidRDefault="00251D60">
      <w:pPr>
        <w:pStyle w:val="BodyText"/>
        <w:spacing w:before="14" w:line="254" w:lineRule="auto"/>
        <w:ind w:left="113" w:right="131"/>
        <w:jc w:val="both"/>
      </w:pPr>
      <w:r>
        <w:rPr>
          <w:color w:val="231F20"/>
        </w:rPr>
        <w:t xml:space="preserve">The example of VMMC lends itself well to a segmentation approach. The audience of those who may undergo the procedure already encompasses distinct subdivisions by age (e.g., early infant male circumcision (EIMC), early adolescent male </w:t>
      </w:r>
      <w:proofErr w:type="spellStart"/>
      <w:r>
        <w:rPr>
          <w:color w:val="231F20"/>
        </w:rPr>
        <w:t>cir</w:t>
      </w:r>
      <w:proofErr w:type="spellEnd"/>
      <w:r>
        <w:rPr>
          <w:color w:val="231F20"/>
        </w:rPr>
        <w:t xml:space="preserve">- </w:t>
      </w:r>
      <w:proofErr w:type="spellStart"/>
      <w:r>
        <w:rPr>
          <w:color w:val="231F20"/>
        </w:rPr>
        <w:t>cumcision</w:t>
      </w:r>
      <w:proofErr w:type="spellEnd"/>
      <w:r>
        <w:rPr>
          <w:color w:val="231F20"/>
        </w:rPr>
        <w:t xml:space="preserve"> (EAMC), “catch-up” population segments </w:t>
      </w:r>
      <w:proofErr w:type="gramStart"/>
      <w:r>
        <w:rPr>
          <w:color w:val="231F20"/>
        </w:rPr>
        <w:t>comprised  of</w:t>
      </w:r>
      <w:proofErr w:type="gramEnd"/>
      <w:r>
        <w:rPr>
          <w:color w:val="231F20"/>
        </w:rPr>
        <w:t xml:space="preserve"> older men). The literature is replete with examples of </w:t>
      </w:r>
      <w:r>
        <w:rPr>
          <w:color w:val="231F20"/>
          <w:spacing w:val="-4"/>
        </w:rPr>
        <w:t xml:space="preserve">such </w:t>
      </w:r>
      <w:r>
        <w:rPr>
          <w:color w:val="231F20"/>
        </w:rPr>
        <w:t>demographic segmentation and its applicability to developing more effective promotions, including via social marketing</w:t>
      </w:r>
      <w:hyperlink w:anchor="_bookmark12" w:history="1">
        <w:r>
          <w:rPr>
            <w:color w:val="2F85AB"/>
            <w:position w:val="6"/>
            <w:sz w:val="10"/>
          </w:rPr>
          <w:t>8</w:t>
        </w:r>
        <w:r>
          <w:rPr>
            <w:color w:val="231F20"/>
            <w:position w:val="6"/>
            <w:sz w:val="10"/>
          </w:rPr>
          <w:t>–</w:t>
        </w:r>
        <w:r>
          <w:rPr>
            <w:color w:val="2F85AB"/>
            <w:position w:val="6"/>
            <w:sz w:val="10"/>
          </w:rPr>
          <w:t>13</w:t>
        </w:r>
        <w:r>
          <w:rPr>
            <w:color w:val="231F20"/>
          </w:rPr>
          <w:t>.</w:t>
        </w:r>
      </w:hyperlink>
      <w:r>
        <w:rPr>
          <w:color w:val="231F20"/>
        </w:rPr>
        <w:t xml:space="preserve"> Notable examples include the Kingdom of  </w:t>
      </w:r>
      <w:proofErr w:type="spellStart"/>
      <w:r>
        <w:rPr>
          <w:color w:val="231F20"/>
        </w:rPr>
        <w:t>Eswatini’s</w:t>
      </w:r>
      <w:proofErr w:type="spellEnd"/>
      <w:r>
        <w:rPr>
          <w:color w:val="231F20"/>
        </w:rPr>
        <w:t xml:space="preserve"> </w:t>
      </w:r>
      <w:r>
        <w:rPr>
          <w:color w:val="231F20"/>
          <w:spacing w:val="23"/>
        </w:rPr>
        <w:t xml:space="preserve"> </w:t>
      </w:r>
      <w:proofErr w:type="spellStart"/>
      <w:r>
        <w:rPr>
          <w:color w:val="231F20"/>
        </w:rPr>
        <w:t>suc</w:t>
      </w:r>
      <w:proofErr w:type="spellEnd"/>
      <w:r>
        <w:rPr>
          <w:color w:val="231F20"/>
        </w:rPr>
        <w:t xml:space="preserve">- </w:t>
      </w:r>
      <w:proofErr w:type="spellStart"/>
      <w:r>
        <w:rPr>
          <w:color w:val="231F20"/>
        </w:rPr>
        <w:t>cessful</w:t>
      </w:r>
      <w:proofErr w:type="spellEnd"/>
      <w:r>
        <w:rPr>
          <w:color w:val="231F20"/>
        </w:rPr>
        <w:t xml:space="preserve"> VMMC program, which </w:t>
      </w:r>
      <w:proofErr w:type="spellStart"/>
      <w:r>
        <w:rPr>
          <w:color w:val="231F20"/>
        </w:rPr>
        <w:t>prioritised</w:t>
      </w:r>
      <w:proofErr w:type="spellEnd"/>
      <w:r>
        <w:rPr>
          <w:color w:val="231F20"/>
        </w:rPr>
        <w:t xml:space="preserve"> EIMC as </w:t>
      </w:r>
      <w:r>
        <w:rPr>
          <w:color w:val="231F20"/>
          <w:spacing w:val="-4"/>
        </w:rPr>
        <w:t xml:space="preserve">the </w:t>
      </w:r>
      <w:r>
        <w:rPr>
          <w:color w:val="231F20"/>
        </w:rPr>
        <w:t>“sustainment” component of a comprehensive set of VMMC interventions for multiple age brackets</w:t>
      </w:r>
      <w:hyperlink w:anchor="_bookmark14" w:history="1">
        <w:r>
          <w:rPr>
            <w:color w:val="2F85AB"/>
            <w:position w:val="6"/>
            <w:sz w:val="10"/>
          </w:rPr>
          <w:t>14</w:t>
        </w:r>
      </w:hyperlink>
      <w:r>
        <w:rPr>
          <w:color w:val="231F20"/>
        </w:rPr>
        <w:t xml:space="preserve">; Lane </w:t>
      </w:r>
      <w:r>
        <w:rPr>
          <w:i/>
          <w:color w:val="231F20"/>
        </w:rPr>
        <w:t>et al.</w:t>
      </w:r>
      <w:r>
        <w:rPr>
          <w:color w:val="231F20"/>
        </w:rPr>
        <w:t xml:space="preserve">’s </w:t>
      </w:r>
      <w:r>
        <w:rPr>
          <w:color w:val="231F20"/>
          <w:spacing w:val="-3"/>
        </w:rPr>
        <w:t xml:space="preserve">sup- </w:t>
      </w:r>
      <w:proofErr w:type="spellStart"/>
      <w:r>
        <w:rPr>
          <w:color w:val="231F20"/>
        </w:rPr>
        <w:t>plement</w:t>
      </w:r>
      <w:proofErr w:type="spellEnd"/>
      <w:r>
        <w:rPr>
          <w:color w:val="231F20"/>
        </w:rPr>
        <w:t xml:space="preserve"> of nine studies across South Africa, Zimbabwe, and Tanzania, which targeted 10–14-year old adolescent </w:t>
      </w:r>
      <w:r>
        <w:rPr>
          <w:color w:val="231F20"/>
          <w:spacing w:val="-3"/>
        </w:rPr>
        <w:t xml:space="preserve">males  </w:t>
      </w:r>
      <w:r>
        <w:rPr>
          <w:color w:val="231F20"/>
        </w:rPr>
        <w:t xml:space="preserve">through messaging around key incentives or barriers to </w:t>
      </w:r>
      <w:r>
        <w:rPr>
          <w:color w:val="231F20"/>
          <w:spacing w:val="-3"/>
        </w:rPr>
        <w:t xml:space="preserve">VMMC </w:t>
      </w:r>
      <w:r>
        <w:rPr>
          <w:color w:val="231F20"/>
        </w:rPr>
        <w:t xml:space="preserve">uptake (motivation, counselling, wound healing, parental involvement, female peer support, quality of in-service </w:t>
      </w:r>
      <w:r>
        <w:rPr>
          <w:color w:val="231F20"/>
          <w:spacing w:val="-4"/>
        </w:rPr>
        <w:t xml:space="preserve">com- </w:t>
      </w:r>
      <w:proofErr w:type="spellStart"/>
      <w:r>
        <w:rPr>
          <w:color w:val="231F20"/>
        </w:rPr>
        <w:t>munication</w:t>
      </w:r>
      <w:proofErr w:type="spellEnd"/>
      <w:r>
        <w:rPr>
          <w:color w:val="231F20"/>
        </w:rPr>
        <w:t>, and providers’ perceptions)</w:t>
      </w:r>
      <w:hyperlink w:anchor="_bookmark14" w:history="1">
        <w:r>
          <w:rPr>
            <w:color w:val="2F85AB"/>
            <w:position w:val="6"/>
            <w:sz w:val="10"/>
          </w:rPr>
          <w:t>15</w:t>
        </w:r>
      </w:hyperlink>
      <w:r>
        <w:rPr>
          <w:color w:val="231F20"/>
        </w:rPr>
        <w:t xml:space="preserve">; and an </w:t>
      </w:r>
      <w:r>
        <w:rPr>
          <w:color w:val="231F20"/>
          <w:spacing w:val="-3"/>
        </w:rPr>
        <w:t xml:space="preserve">observational </w:t>
      </w:r>
      <w:r>
        <w:rPr>
          <w:color w:val="231F20"/>
        </w:rPr>
        <w:t xml:space="preserve">prospective intervention study in the Orange Farm township </w:t>
      </w:r>
      <w:r>
        <w:rPr>
          <w:color w:val="231F20"/>
          <w:spacing w:val="-6"/>
        </w:rPr>
        <w:t xml:space="preserve">of </w:t>
      </w:r>
      <w:r>
        <w:rPr>
          <w:color w:val="231F20"/>
        </w:rPr>
        <w:t xml:space="preserve">South Africa, which successfully obtained male </w:t>
      </w:r>
      <w:r>
        <w:rPr>
          <w:color w:val="231F20"/>
          <w:spacing w:val="-2"/>
        </w:rPr>
        <w:t xml:space="preserve">circumcision </w:t>
      </w:r>
      <w:r>
        <w:rPr>
          <w:color w:val="231F20"/>
        </w:rPr>
        <w:t xml:space="preserve">prevalence of 80% among adult men within just three </w:t>
      </w:r>
      <w:r>
        <w:rPr>
          <w:color w:val="231F20"/>
          <w:spacing w:val="-3"/>
        </w:rPr>
        <w:t>months</w:t>
      </w:r>
      <w:hyperlink w:anchor="_bookmark18" w:history="1">
        <w:r>
          <w:rPr>
            <w:color w:val="2F85AB"/>
            <w:spacing w:val="-3"/>
            <w:position w:val="6"/>
            <w:sz w:val="10"/>
          </w:rPr>
          <w:t>16</w:t>
        </w:r>
      </w:hyperlink>
      <w:r>
        <w:rPr>
          <w:color w:val="231F20"/>
          <w:spacing w:val="-3"/>
        </w:rPr>
        <w:t xml:space="preserve">. </w:t>
      </w:r>
      <w:commentRangeStart w:id="46"/>
      <w:r>
        <w:rPr>
          <w:color w:val="231F20"/>
        </w:rPr>
        <w:t xml:space="preserve">Modelling </w:t>
      </w:r>
      <w:commentRangeEnd w:id="46"/>
      <w:r w:rsidR="00C219E6">
        <w:rPr>
          <w:rStyle w:val="CommentReference"/>
        </w:rPr>
        <w:commentReference w:id="46"/>
      </w:r>
      <w:r>
        <w:rPr>
          <w:color w:val="231F20"/>
        </w:rPr>
        <w:t>investigations likewise find age to be  a  beneficial,  and in some cases particularly  cost-effective</w:t>
      </w:r>
      <w:hyperlink w:anchor="_bookmark18" w:history="1">
        <w:r>
          <w:rPr>
            <w:color w:val="2F85AB"/>
            <w:position w:val="6"/>
            <w:sz w:val="10"/>
          </w:rPr>
          <w:t>17</w:t>
        </w:r>
        <w:r>
          <w:rPr>
            <w:color w:val="231F20"/>
            <w:position w:val="6"/>
            <w:sz w:val="10"/>
          </w:rPr>
          <w:t>,</w:t>
        </w:r>
        <w:r>
          <w:rPr>
            <w:color w:val="2F85AB"/>
            <w:position w:val="6"/>
            <w:sz w:val="10"/>
          </w:rPr>
          <w:t>18</w:t>
        </w:r>
      </w:hyperlink>
      <w:r>
        <w:rPr>
          <w:color w:val="231F20"/>
        </w:rPr>
        <w:t xml:space="preserve">,  basis  </w:t>
      </w:r>
      <w:r>
        <w:rPr>
          <w:color w:val="231F20"/>
          <w:spacing w:val="-4"/>
        </w:rPr>
        <w:t xml:space="preserve">for  </w:t>
      </w:r>
      <w:r>
        <w:rPr>
          <w:color w:val="231F20"/>
        </w:rPr>
        <w:t>market segmentation</w:t>
      </w:r>
      <w:hyperlink w:anchor="_bookmark20" w:history="1">
        <w:r>
          <w:rPr>
            <w:color w:val="2F85AB"/>
            <w:position w:val="6"/>
            <w:sz w:val="10"/>
          </w:rPr>
          <w:t>19</w:t>
        </w:r>
        <w:r>
          <w:rPr>
            <w:color w:val="231F20"/>
            <w:position w:val="6"/>
            <w:sz w:val="10"/>
          </w:rPr>
          <w:t>,</w:t>
        </w:r>
      </w:hyperlink>
      <w:hyperlink w:anchor="_bookmark4" w:history="1">
        <w:r>
          <w:rPr>
            <w:color w:val="2F85AB"/>
            <w:position w:val="6"/>
            <w:sz w:val="10"/>
          </w:rPr>
          <w:t>20</w:t>
        </w:r>
      </w:hyperlink>
      <w:r>
        <w:rPr>
          <w:color w:val="231F20"/>
        </w:rPr>
        <w:t>. Geographic segmentation is similarly common</w:t>
      </w:r>
      <w:hyperlink w:anchor="_bookmark17" w:history="1">
        <w:r>
          <w:rPr>
            <w:color w:val="2F85AB"/>
            <w:position w:val="6"/>
            <w:sz w:val="10"/>
          </w:rPr>
          <w:t>13</w:t>
        </w:r>
        <w:r>
          <w:rPr>
            <w:color w:val="231F20"/>
            <w:position w:val="6"/>
            <w:sz w:val="10"/>
          </w:rPr>
          <w:t>,</w:t>
        </w:r>
        <w:r>
          <w:rPr>
            <w:color w:val="2F85AB"/>
            <w:position w:val="6"/>
            <w:sz w:val="10"/>
          </w:rPr>
          <w:t>17</w:t>
        </w:r>
        <w:r>
          <w:rPr>
            <w:color w:val="231F20"/>
            <w:position w:val="6"/>
            <w:sz w:val="10"/>
          </w:rPr>
          <w:t>–</w:t>
        </w:r>
      </w:hyperlink>
      <w:hyperlink w:anchor="_bookmark21" w:history="1">
        <w:r>
          <w:rPr>
            <w:color w:val="2F85AB"/>
            <w:position w:val="6"/>
            <w:sz w:val="10"/>
          </w:rPr>
          <w:t>19</w:t>
        </w:r>
      </w:hyperlink>
      <w:hyperlink w:anchor="_bookmark17" w:history="1">
        <w:r>
          <w:rPr>
            <w:color w:val="231F20"/>
            <w:position w:val="6"/>
            <w:sz w:val="10"/>
          </w:rPr>
          <w:t>,</w:t>
        </w:r>
      </w:hyperlink>
      <w:hyperlink w:anchor="_bookmark5" w:history="1">
        <w:r>
          <w:rPr>
            <w:color w:val="2F85AB"/>
            <w:position w:val="6"/>
            <w:sz w:val="10"/>
          </w:rPr>
          <w:t>21</w:t>
        </w:r>
      </w:hyperlink>
      <w:r>
        <w:rPr>
          <w:color w:val="231F20"/>
        </w:rPr>
        <w:t xml:space="preserve">, and through modern mapping technology </w:t>
      </w:r>
      <w:r>
        <w:rPr>
          <w:color w:val="231F20"/>
          <w:spacing w:val="-4"/>
        </w:rPr>
        <w:t xml:space="preserve">can </w:t>
      </w:r>
      <w:r>
        <w:rPr>
          <w:color w:val="231F20"/>
        </w:rPr>
        <w:t>offer novel</w:t>
      </w:r>
      <w:r>
        <w:rPr>
          <w:color w:val="231F20"/>
          <w:spacing w:val="-1"/>
        </w:rPr>
        <w:t xml:space="preserve"> </w:t>
      </w:r>
      <w:r>
        <w:rPr>
          <w:color w:val="231F20"/>
        </w:rPr>
        <w:t>applications</w:t>
      </w:r>
      <w:hyperlink w:anchor="_bookmark5" w:history="1">
        <w:r>
          <w:rPr>
            <w:color w:val="2F85AB"/>
            <w:position w:val="6"/>
            <w:sz w:val="10"/>
          </w:rPr>
          <w:t>21</w:t>
        </w:r>
        <w:r>
          <w:rPr>
            <w:color w:val="231F20"/>
            <w:position w:val="6"/>
            <w:sz w:val="10"/>
          </w:rPr>
          <w:t>,</w:t>
        </w:r>
        <w:r>
          <w:rPr>
            <w:color w:val="2F85AB"/>
            <w:position w:val="6"/>
            <w:sz w:val="10"/>
          </w:rPr>
          <w:t>22</w:t>
        </w:r>
      </w:hyperlink>
      <w:r>
        <w:rPr>
          <w:color w:val="231F20"/>
        </w:rPr>
        <w:t>.</w:t>
      </w:r>
    </w:p>
    <w:p w14:paraId="592C2E5F" w14:textId="77777777" w:rsidR="00691051" w:rsidRDefault="00691051">
      <w:pPr>
        <w:spacing w:line="254" w:lineRule="auto"/>
        <w:jc w:val="both"/>
        <w:sectPr w:rsidR="00691051">
          <w:type w:val="continuous"/>
          <w:pgSz w:w="12250" w:h="15840"/>
          <w:pgMar w:top="1140" w:right="1000" w:bottom="1140" w:left="1020" w:header="720" w:footer="720" w:gutter="0"/>
          <w:cols w:num="2" w:space="720" w:equalWidth="0">
            <w:col w:w="4974" w:space="185"/>
            <w:col w:w="5071"/>
          </w:cols>
        </w:sectPr>
      </w:pPr>
    </w:p>
    <w:p w14:paraId="0EFBD0DA" w14:textId="77777777" w:rsidR="00691051" w:rsidRDefault="00691051">
      <w:pPr>
        <w:pStyle w:val="BodyText"/>
        <w:rPr>
          <w:sz w:val="20"/>
        </w:rPr>
      </w:pPr>
    </w:p>
    <w:p w14:paraId="6D87E29B" w14:textId="77777777" w:rsidR="00691051" w:rsidRDefault="00691051">
      <w:pPr>
        <w:rPr>
          <w:sz w:val="20"/>
        </w:rPr>
        <w:sectPr w:rsidR="00691051">
          <w:pgSz w:w="12250" w:h="15840"/>
          <w:pgMar w:top="1380" w:right="1000" w:bottom="980" w:left="1020" w:header="696" w:footer="784" w:gutter="0"/>
          <w:cols w:space="720"/>
        </w:sectPr>
      </w:pPr>
    </w:p>
    <w:p w14:paraId="110D42FB" w14:textId="77777777" w:rsidR="00691051" w:rsidRDefault="00691051">
      <w:pPr>
        <w:pStyle w:val="BodyText"/>
        <w:spacing w:before="3"/>
        <w:rPr>
          <w:sz w:val="19"/>
        </w:rPr>
      </w:pPr>
    </w:p>
    <w:p w14:paraId="44CF5599" w14:textId="77777777" w:rsidR="00691051" w:rsidRDefault="00251D60">
      <w:pPr>
        <w:pStyle w:val="BodyText"/>
        <w:spacing w:line="254" w:lineRule="auto"/>
        <w:ind w:left="113" w:right="38"/>
        <w:jc w:val="both"/>
      </w:pPr>
      <w:r>
        <w:rPr>
          <w:color w:val="231F20"/>
        </w:rPr>
        <w:t xml:space="preserve">Importantly, </w:t>
      </w:r>
      <w:r>
        <w:rPr>
          <w:color w:val="231F20"/>
          <w:spacing w:val="-3"/>
        </w:rPr>
        <w:t xml:space="preserve">however, </w:t>
      </w:r>
      <w:r>
        <w:rPr>
          <w:color w:val="231F20"/>
        </w:rPr>
        <w:t xml:space="preserve">recent work also emphasizes the need for segmentation that goes beyond age to distinguish among </w:t>
      </w:r>
      <w:proofErr w:type="spellStart"/>
      <w:r>
        <w:rPr>
          <w:color w:val="231F20"/>
          <w:spacing w:val="-4"/>
        </w:rPr>
        <w:t>indi</w:t>
      </w:r>
      <w:proofErr w:type="spellEnd"/>
      <w:r>
        <w:rPr>
          <w:color w:val="231F20"/>
          <w:spacing w:val="-4"/>
        </w:rPr>
        <w:t xml:space="preserve">- </w:t>
      </w:r>
      <w:proofErr w:type="spellStart"/>
      <w:r>
        <w:rPr>
          <w:color w:val="231F20"/>
        </w:rPr>
        <w:t>viduals</w:t>
      </w:r>
      <w:proofErr w:type="spellEnd"/>
      <w:r>
        <w:rPr>
          <w:color w:val="231F20"/>
        </w:rPr>
        <w:t xml:space="preserve">’ perceived motivations or disincentives for VMMC, as well as beyond the candidate population for VMMC to highlight the role of decision-making “influencers” (i.e., female partners, family members like parents, grandparents, and </w:t>
      </w:r>
      <w:r>
        <w:rPr>
          <w:color w:val="231F20"/>
          <w:spacing w:val="-3"/>
        </w:rPr>
        <w:t xml:space="preserve">parents-in-law, </w:t>
      </w:r>
      <w:r>
        <w:rPr>
          <w:color w:val="231F20"/>
        </w:rPr>
        <w:t xml:space="preserve">trusted community leaders like sports team coaches), who </w:t>
      </w:r>
      <w:r>
        <w:rPr>
          <w:color w:val="231F20"/>
          <w:spacing w:val="-6"/>
        </w:rPr>
        <w:t xml:space="preserve">may    </w:t>
      </w:r>
      <w:r>
        <w:rPr>
          <w:color w:val="231F20"/>
        </w:rPr>
        <w:t xml:space="preserve">be  effectively  targeted  through  social  marketing  promotions  of VMMC to encourage its uptake among the men in their </w:t>
      </w:r>
      <w:r>
        <w:rPr>
          <w:color w:val="231F20"/>
          <w:spacing w:val="-4"/>
        </w:rPr>
        <w:t>lives</w:t>
      </w:r>
      <w:hyperlink w:anchor="_bookmark9" w:history="1">
        <w:r>
          <w:rPr>
            <w:color w:val="2F85AB"/>
            <w:spacing w:val="-4"/>
            <w:position w:val="6"/>
            <w:sz w:val="10"/>
          </w:rPr>
          <w:t>23</w:t>
        </w:r>
      </w:hyperlink>
      <w:r>
        <w:rPr>
          <w:color w:val="231F20"/>
          <w:spacing w:val="-4"/>
        </w:rPr>
        <w:t xml:space="preserve">. </w:t>
      </w:r>
      <w:hyperlink w:anchor="_bookmark2" w:history="1">
        <w:r>
          <w:rPr>
            <w:color w:val="2F85AB"/>
          </w:rPr>
          <w:t xml:space="preserve">Figure 2 </w:t>
        </w:r>
      </w:hyperlink>
      <w:r>
        <w:rPr>
          <w:color w:val="231F20"/>
        </w:rPr>
        <w:t xml:space="preserve">depicts a representation of segments applied to </w:t>
      </w:r>
      <w:proofErr w:type="gramStart"/>
      <w:r>
        <w:rPr>
          <w:color w:val="231F20"/>
        </w:rPr>
        <w:t>VMMC  in</w:t>
      </w:r>
      <w:proofErr w:type="gramEnd"/>
      <w:r>
        <w:rPr>
          <w:color w:val="231F20"/>
        </w:rPr>
        <w:t xml:space="preserve"> Zambia.</w:t>
      </w:r>
    </w:p>
    <w:p w14:paraId="6113B42F" w14:textId="77777777" w:rsidR="00691051" w:rsidRDefault="00691051">
      <w:pPr>
        <w:pStyle w:val="BodyText"/>
        <w:spacing w:before="5"/>
        <w:rPr>
          <w:sz w:val="21"/>
        </w:rPr>
      </w:pPr>
    </w:p>
    <w:p w14:paraId="4BF4549A" w14:textId="77777777" w:rsidR="00691051" w:rsidRDefault="00251D60">
      <w:pPr>
        <w:pStyle w:val="BodyText"/>
        <w:spacing w:before="1" w:line="254" w:lineRule="auto"/>
        <w:ind w:left="113" w:right="38"/>
        <w:jc w:val="both"/>
      </w:pPr>
      <w:r>
        <w:rPr>
          <w:color w:val="231F20"/>
        </w:rPr>
        <w:t xml:space="preserve">The work to segment Zambian and Zimbabwean men </w:t>
      </w:r>
      <w:r>
        <w:rPr>
          <w:color w:val="231F20"/>
          <w:spacing w:val="-3"/>
        </w:rPr>
        <w:t xml:space="preserve">along </w:t>
      </w:r>
      <w:commentRangeStart w:id="47"/>
      <w:proofErr w:type="spellStart"/>
      <w:r>
        <w:rPr>
          <w:color w:val="231F20"/>
        </w:rPr>
        <w:t>behavioural</w:t>
      </w:r>
      <w:proofErr w:type="spellEnd"/>
      <w:r>
        <w:rPr>
          <w:color w:val="231F20"/>
        </w:rPr>
        <w:t xml:space="preserve"> and psychographic </w:t>
      </w:r>
      <w:commentRangeEnd w:id="47"/>
      <w:r w:rsidR="00C219E6">
        <w:rPr>
          <w:rStyle w:val="CommentReference"/>
        </w:rPr>
        <w:commentReference w:id="47"/>
      </w:r>
      <w:r>
        <w:rPr>
          <w:color w:val="231F20"/>
        </w:rPr>
        <w:t xml:space="preserve">lines provides the most </w:t>
      </w:r>
      <w:r>
        <w:rPr>
          <w:color w:val="231F20"/>
          <w:spacing w:val="-3"/>
        </w:rPr>
        <w:t xml:space="preserve">straight- </w:t>
      </w:r>
      <w:r>
        <w:rPr>
          <w:color w:val="231F20"/>
        </w:rPr>
        <w:t xml:space="preserve">forward example of a non-age-based population dissection </w:t>
      </w:r>
      <w:r>
        <w:rPr>
          <w:color w:val="231F20"/>
          <w:spacing w:val="-4"/>
        </w:rPr>
        <w:t xml:space="preserve">with </w:t>
      </w:r>
      <w:r>
        <w:rPr>
          <w:color w:val="231F20"/>
        </w:rPr>
        <w:t xml:space="preserve">findings </w:t>
      </w:r>
      <w:proofErr w:type="gramStart"/>
      <w:r>
        <w:rPr>
          <w:color w:val="231F20"/>
        </w:rPr>
        <w:t>readily  applicable</w:t>
      </w:r>
      <w:proofErr w:type="gramEnd"/>
      <w:r>
        <w:rPr>
          <w:color w:val="231F20"/>
        </w:rPr>
        <w:t xml:space="preserve">  to  social  marketing  interventions.  In this case, men were segmented in alignment with factors that motivated and/or supported them on a personal level to undergo VMMC. Men were also </w:t>
      </w:r>
      <w:proofErr w:type="gramStart"/>
      <w:r>
        <w:rPr>
          <w:color w:val="231F20"/>
        </w:rPr>
        <w:t>segmented  according</w:t>
      </w:r>
      <w:proofErr w:type="gramEnd"/>
      <w:r>
        <w:rPr>
          <w:color w:val="231F20"/>
        </w:rPr>
        <w:t xml:space="preserve">  to  influences  </w:t>
      </w:r>
      <w:r>
        <w:rPr>
          <w:color w:val="231F20"/>
          <w:spacing w:val="-6"/>
        </w:rPr>
        <w:t xml:space="preserve">at </w:t>
      </w:r>
      <w:r>
        <w:rPr>
          <w:color w:val="231F20"/>
        </w:rPr>
        <w:t xml:space="preserve">the community or structural level that discouraged or  </w:t>
      </w:r>
      <w:proofErr w:type="spellStart"/>
      <w:r>
        <w:rPr>
          <w:color w:val="231F20"/>
          <w:spacing w:val="-3"/>
        </w:rPr>
        <w:t>encour</w:t>
      </w:r>
      <w:proofErr w:type="spellEnd"/>
      <w:r>
        <w:rPr>
          <w:color w:val="231F20"/>
          <w:spacing w:val="-3"/>
        </w:rPr>
        <w:t xml:space="preserve">-  </w:t>
      </w:r>
      <w:r>
        <w:rPr>
          <w:color w:val="231F20"/>
        </w:rPr>
        <w:t>aged uptake</w:t>
      </w:r>
      <w:hyperlink w:anchor="_bookmark7" w:history="1">
        <w:r>
          <w:rPr>
            <w:color w:val="2F85AB"/>
            <w:position w:val="6"/>
            <w:sz w:val="10"/>
          </w:rPr>
          <w:t>24</w:t>
        </w:r>
      </w:hyperlink>
      <w:r>
        <w:rPr>
          <w:color w:val="231F20"/>
        </w:rPr>
        <w:t xml:space="preserve">. Another important finding from the </w:t>
      </w:r>
      <w:r>
        <w:rPr>
          <w:color w:val="231F20"/>
          <w:spacing w:val="-2"/>
        </w:rPr>
        <w:t xml:space="preserve">“influencer” </w:t>
      </w:r>
      <w:r>
        <w:rPr>
          <w:color w:val="231F20"/>
        </w:rPr>
        <w:t xml:space="preserve">cluster of studies relates to how campaigns are conducted </w:t>
      </w:r>
      <w:r>
        <w:rPr>
          <w:i/>
          <w:color w:val="231F20"/>
          <w:spacing w:val="-3"/>
        </w:rPr>
        <w:t xml:space="preserve">after </w:t>
      </w:r>
      <w:r>
        <w:rPr>
          <w:color w:val="231F20"/>
        </w:rPr>
        <w:t xml:space="preserve">segmentation. VMMC candidates, perhaps due to the intimate nature of the decision and procedure, exhibit </w:t>
      </w:r>
      <w:proofErr w:type="gramStart"/>
      <w:r>
        <w:rPr>
          <w:color w:val="231F20"/>
        </w:rPr>
        <w:t>a  strong</w:t>
      </w:r>
      <w:proofErr w:type="gramEnd"/>
      <w:r>
        <w:rPr>
          <w:color w:val="231F20"/>
        </w:rPr>
        <w:t xml:space="preserve">  prefer- </w:t>
      </w:r>
      <w:proofErr w:type="spellStart"/>
      <w:r>
        <w:rPr>
          <w:color w:val="231F20"/>
        </w:rPr>
        <w:t>ence</w:t>
      </w:r>
      <w:proofErr w:type="spellEnd"/>
      <w:r>
        <w:rPr>
          <w:color w:val="231F20"/>
        </w:rPr>
        <w:t xml:space="preserve"> for individual over mass communication on this  </w:t>
      </w:r>
      <w:r>
        <w:rPr>
          <w:color w:val="231F20"/>
          <w:spacing w:val="-3"/>
        </w:rPr>
        <w:t>issue</w:t>
      </w:r>
      <w:hyperlink w:anchor="_bookmark8" w:history="1">
        <w:r>
          <w:rPr>
            <w:color w:val="2F85AB"/>
            <w:spacing w:val="-3"/>
            <w:position w:val="6"/>
            <w:sz w:val="10"/>
          </w:rPr>
          <w:t>9</w:t>
        </w:r>
        <w:r>
          <w:rPr>
            <w:color w:val="231F20"/>
            <w:spacing w:val="-3"/>
            <w:position w:val="6"/>
            <w:sz w:val="10"/>
          </w:rPr>
          <w:t>,</w:t>
        </w:r>
        <w:r>
          <w:rPr>
            <w:color w:val="2F85AB"/>
            <w:spacing w:val="-3"/>
            <w:position w:val="6"/>
            <w:sz w:val="10"/>
          </w:rPr>
          <w:t>25</w:t>
        </w:r>
      </w:hyperlink>
      <w:r>
        <w:rPr>
          <w:color w:val="231F20"/>
          <w:spacing w:val="-3"/>
        </w:rPr>
        <w:t xml:space="preserve">. </w:t>
      </w:r>
      <w:r>
        <w:rPr>
          <w:color w:val="231F20"/>
        </w:rPr>
        <w:t xml:space="preserve">This preference is borne out by both the insignificant results yielded in a study which leveraged the mass communication platform of SMS to deploy VMMC-related information </w:t>
      </w:r>
      <w:r>
        <w:rPr>
          <w:color w:val="231F20"/>
          <w:spacing w:val="-6"/>
        </w:rPr>
        <w:t xml:space="preserve">and </w:t>
      </w:r>
      <w:r>
        <w:rPr>
          <w:color w:val="231F20"/>
        </w:rPr>
        <w:t>counselling</w:t>
      </w:r>
      <w:hyperlink w:anchor="_bookmark8" w:history="1">
        <w:r>
          <w:rPr>
            <w:color w:val="2F85AB"/>
            <w:position w:val="6"/>
            <w:sz w:val="10"/>
          </w:rPr>
          <w:t>26</w:t>
        </w:r>
      </w:hyperlink>
      <w:r>
        <w:rPr>
          <w:color w:val="231F20"/>
        </w:rPr>
        <w:t xml:space="preserve">, as well as by two unsuccessful VMMC promotion case studies which cited a lack of consideration  for  </w:t>
      </w:r>
      <w:proofErr w:type="spellStart"/>
      <w:r>
        <w:rPr>
          <w:color w:val="231F20"/>
          <w:spacing w:val="-3"/>
        </w:rPr>
        <w:t>sociocul</w:t>
      </w:r>
      <w:proofErr w:type="spellEnd"/>
      <w:r>
        <w:rPr>
          <w:color w:val="231F20"/>
          <w:spacing w:val="-3"/>
        </w:rPr>
        <w:t xml:space="preserve">-  </w:t>
      </w:r>
      <w:proofErr w:type="spellStart"/>
      <w:r>
        <w:rPr>
          <w:color w:val="231F20"/>
        </w:rPr>
        <w:t>tural</w:t>
      </w:r>
      <w:proofErr w:type="spellEnd"/>
      <w:r>
        <w:rPr>
          <w:color w:val="231F20"/>
          <w:spacing w:val="21"/>
        </w:rPr>
        <w:t xml:space="preserve"> </w:t>
      </w:r>
      <w:r>
        <w:rPr>
          <w:color w:val="231F20"/>
        </w:rPr>
        <w:t>context</w:t>
      </w:r>
      <w:r>
        <w:rPr>
          <w:color w:val="231F20"/>
          <w:spacing w:val="22"/>
        </w:rPr>
        <w:t xml:space="preserve"> </w:t>
      </w:r>
      <w:r>
        <w:rPr>
          <w:color w:val="231F20"/>
        </w:rPr>
        <w:t>(such</w:t>
      </w:r>
      <w:r>
        <w:rPr>
          <w:color w:val="231F20"/>
          <w:spacing w:val="22"/>
        </w:rPr>
        <w:t xml:space="preserve"> </w:t>
      </w:r>
      <w:r>
        <w:rPr>
          <w:color w:val="231F20"/>
        </w:rPr>
        <w:t>as</w:t>
      </w:r>
      <w:r>
        <w:rPr>
          <w:color w:val="231F20"/>
          <w:spacing w:val="22"/>
        </w:rPr>
        <w:t xml:space="preserve"> </w:t>
      </w:r>
      <w:r>
        <w:rPr>
          <w:color w:val="231F20"/>
        </w:rPr>
        <w:t>including</w:t>
      </w:r>
      <w:r>
        <w:rPr>
          <w:color w:val="231F20"/>
          <w:spacing w:val="21"/>
        </w:rPr>
        <w:t xml:space="preserve"> </w:t>
      </w:r>
      <w:r>
        <w:rPr>
          <w:color w:val="231F20"/>
        </w:rPr>
        <w:t>the</w:t>
      </w:r>
      <w:r>
        <w:rPr>
          <w:color w:val="231F20"/>
          <w:spacing w:val="22"/>
        </w:rPr>
        <w:t xml:space="preserve"> </w:t>
      </w:r>
      <w:r>
        <w:rPr>
          <w:color w:val="231F20"/>
        </w:rPr>
        <w:t>perspectives</w:t>
      </w:r>
      <w:r>
        <w:rPr>
          <w:color w:val="231F20"/>
          <w:spacing w:val="22"/>
        </w:rPr>
        <w:t xml:space="preserve"> </w:t>
      </w:r>
      <w:r>
        <w:rPr>
          <w:color w:val="231F20"/>
        </w:rPr>
        <w:t>and</w:t>
      </w:r>
      <w:r>
        <w:rPr>
          <w:color w:val="231F20"/>
          <w:spacing w:val="22"/>
        </w:rPr>
        <w:t xml:space="preserve"> </w:t>
      </w:r>
      <w:r>
        <w:rPr>
          <w:color w:val="231F20"/>
        </w:rPr>
        <w:t>gaining</w:t>
      </w:r>
      <w:r>
        <w:rPr>
          <w:color w:val="231F20"/>
          <w:spacing w:val="21"/>
        </w:rPr>
        <w:t xml:space="preserve"> </w:t>
      </w:r>
      <w:r>
        <w:rPr>
          <w:color w:val="231F20"/>
        </w:rPr>
        <w:t>the</w:t>
      </w:r>
    </w:p>
    <w:p w14:paraId="775E7680" w14:textId="77777777" w:rsidR="00691051" w:rsidRDefault="00251D60">
      <w:pPr>
        <w:pStyle w:val="BodyText"/>
        <w:spacing w:before="3"/>
        <w:rPr>
          <w:sz w:val="19"/>
        </w:rPr>
      </w:pPr>
      <w:r>
        <w:br w:type="column"/>
      </w:r>
    </w:p>
    <w:p w14:paraId="7DF5158A" w14:textId="77777777" w:rsidR="00691051" w:rsidRDefault="00251D60">
      <w:pPr>
        <w:pStyle w:val="BodyText"/>
        <w:spacing w:line="254" w:lineRule="auto"/>
        <w:ind w:left="113" w:right="131"/>
        <w:jc w:val="both"/>
      </w:pPr>
      <w:proofErr w:type="gramStart"/>
      <w:r>
        <w:rPr>
          <w:color w:val="231F20"/>
        </w:rPr>
        <w:t>support  of</w:t>
      </w:r>
      <w:proofErr w:type="gramEnd"/>
      <w:r>
        <w:rPr>
          <w:color w:val="231F20"/>
        </w:rPr>
        <w:t xml:space="preserve">  “traditional  leaders,  healers  and  circumcisers”)  </w:t>
      </w:r>
      <w:r>
        <w:rPr>
          <w:color w:val="231F20"/>
          <w:spacing w:val="-8"/>
        </w:rPr>
        <w:t xml:space="preserve">as   </w:t>
      </w:r>
      <w:r>
        <w:rPr>
          <w:color w:val="231F20"/>
        </w:rPr>
        <w:t>a reason for failure</w:t>
      </w:r>
      <w:hyperlink w:anchor="_bookmark11" w:history="1">
        <w:r>
          <w:rPr>
            <w:color w:val="2F85AB"/>
            <w:position w:val="6"/>
            <w:sz w:val="10"/>
          </w:rPr>
          <w:t>27</w:t>
        </w:r>
      </w:hyperlink>
      <w:r>
        <w:rPr>
          <w:color w:val="231F20"/>
        </w:rPr>
        <w:t xml:space="preserve">. In demand creation campaigns, personal counselling or one-to-one approaches </w:t>
      </w:r>
      <w:proofErr w:type="spellStart"/>
      <w:r>
        <w:rPr>
          <w:color w:val="231F20"/>
        </w:rPr>
        <w:t>favourably</w:t>
      </w:r>
      <w:proofErr w:type="spellEnd"/>
      <w:r>
        <w:rPr>
          <w:color w:val="231F20"/>
        </w:rPr>
        <w:t xml:space="preserve"> impacted willingness to undergo VMMC or to consider it for one’s dependents. Quality market segmentation conducted before beginning such an </w:t>
      </w:r>
      <w:proofErr w:type="spellStart"/>
      <w:r>
        <w:rPr>
          <w:color w:val="231F20"/>
        </w:rPr>
        <w:t>individualised</w:t>
      </w:r>
      <w:proofErr w:type="spellEnd"/>
      <w:r>
        <w:rPr>
          <w:color w:val="231F20"/>
        </w:rPr>
        <w:t xml:space="preserve">  intervention  has  the</w:t>
      </w:r>
      <w:r>
        <w:rPr>
          <w:color w:val="231F20"/>
          <w:spacing w:val="28"/>
        </w:rPr>
        <w:t xml:space="preserve"> </w:t>
      </w:r>
      <w:r>
        <w:rPr>
          <w:color w:val="231F20"/>
        </w:rPr>
        <w:t xml:space="preserve">potential to make this otherwise costly and </w:t>
      </w:r>
      <w:proofErr w:type="spellStart"/>
      <w:r>
        <w:rPr>
          <w:color w:val="231F20"/>
        </w:rPr>
        <w:t>labour-intensive</w:t>
      </w:r>
      <w:proofErr w:type="spellEnd"/>
      <w:r>
        <w:rPr>
          <w:color w:val="231F20"/>
        </w:rPr>
        <w:t xml:space="preserve"> – yet </w:t>
      </w:r>
      <w:r>
        <w:rPr>
          <w:color w:val="231F20"/>
          <w:spacing w:val="-3"/>
        </w:rPr>
        <w:t xml:space="preserve">highly </w:t>
      </w:r>
      <w:r>
        <w:rPr>
          <w:color w:val="231F20"/>
        </w:rPr>
        <w:t xml:space="preserve">effective – approach </w:t>
      </w:r>
      <w:commentRangeStart w:id="48"/>
      <w:r>
        <w:rPr>
          <w:color w:val="231F20"/>
        </w:rPr>
        <w:t>more feasible to implement</w:t>
      </w:r>
      <w:hyperlink w:anchor="_bookmark13" w:history="1">
        <w:r>
          <w:rPr>
            <w:color w:val="2F85AB"/>
            <w:position w:val="6"/>
            <w:sz w:val="10"/>
          </w:rPr>
          <w:t>9</w:t>
        </w:r>
        <w:r>
          <w:rPr>
            <w:color w:val="231F20"/>
            <w:position w:val="6"/>
            <w:sz w:val="10"/>
          </w:rPr>
          <w:t>,</w:t>
        </w:r>
        <w:r>
          <w:rPr>
            <w:color w:val="2F85AB"/>
            <w:position w:val="6"/>
            <w:sz w:val="10"/>
          </w:rPr>
          <w:t>16</w:t>
        </w:r>
        <w:r>
          <w:rPr>
            <w:color w:val="231F20"/>
            <w:position w:val="6"/>
            <w:sz w:val="10"/>
          </w:rPr>
          <w:t>,</w:t>
        </w:r>
      </w:hyperlink>
      <w:commentRangeEnd w:id="48"/>
      <w:r w:rsidR="007F16B5">
        <w:rPr>
          <w:rStyle w:val="CommentReference"/>
        </w:rPr>
        <w:commentReference w:id="48"/>
      </w:r>
      <w:hyperlink w:anchor="_bookmark13" w:history="1">
        <w:r>
          <w:rPr>
            <w:color w:val="2F85AB"/>
            <w:position w:val="6"/>
            <w:sz w:val="10"/>
          </w:rPr>
          <w:t>28</w:t>
        </w:r>
      </w:hyperlink>
      <w:hyperlink w:anchor="_bookmark13" w:history="1">
        <w:r>
          <w:rPr>
            <w:color w:val="231F20"/>
          </w:rPr>
          <w:t>.</w:t>
        </w:r>
      </w:hyperlink>
    </w:p>
    <w:p w14:paraId="3E4857E1" w14:textId="77777777" w:rsidR="00691051" w:rsidRDefault="00691051">
      <w:pPr>
        <w:pStyle w:val="BodyText"/>
        <w:spacing w:before="4"/>
        <w:rPr>
          <w:sz w:val="21"/>
        </w:rPr>
      </w:pPr>
    </w:p>
    <w:p w14:paraId="7860193E" w14:textId="77777777" w:rsidR="00691051" w:rsidRDefault="00251D60">
      <w:pPr>
        <w:pStyle w:val="BodyText"/>
        <w:spacing w:line="254" w:lineRule="auto"/>
        <w:ind w:left="113" w:right="131"/>
        <w:jc w:val="both"/>
      </w:pPr>
      <w:r>
        <w:rPr>
          <w:color w:val="231F20"/>
        </w:rPr>
        <w:t xml:space="preserve">Market segmentation can also identify whom </w:t>
      </w:r>
      <w:r>
        <w:rPr>
          <w:i/>
          <w:color w:val="231F20"/>
        </w:rPr>
        <w:t xml:space="preserve">not </w:t>
      </w:r>
      <w:r>
        <w:rPr>
          <w:color w:val="231F20"/>
        </w:rPr>
        <w:t xml:space="preserve">to target.  A 2015 analysis “explored correlates of male circumcision </w:t>
      </w:r>
      <w:r>
        <w:rPr>
          <w:color w:val="231F20"/>
          <w:spacing w:val="-3"/>
        </w:rPr>
        <w:t xml:space="preserve">status </w:t>
      </w:r>
      <w:r>
        <w:rPr>
          <w:color w:val="231F20"/>
        </w:rPr>
        <w:t xml:space="preserve">among men and their social, economic, health and sexual </w:t>
      </w:r>
      <w:proofErr w:type="spellStart"/>
      <w:r>
        <w:rPr>
          <w:color w:val="231F20"/>
          <w:spacing w:val="-5"/>
        </w:rPr>
        <w:t>behav</w:t>
      </w:r>
      <w:proofErr w:type="spellEnd"/>
      <w:r>
        <w:rPr>
          <w:color w:val="231F20"/>
          <w:spacing w:val="-5"/>
        </w:rPr>
        <w:t xml:space="preserve">- </w:t>
      </w:r>
      <w:proofErr w:type="spellStart"/>
      <w:r>
        <w:rPr>
          <w:color w:val="231F20"/>
        </w:rPr>
        <w:t>iour</w:t>
      </w:r>
      <w:proofErr w:type="spellEnd"/>
      <w:r>
        <w:rPr>
          <w:color w:val="231F20"/>
        </w:rPr>
        <w:t xml:space="preserve"> factors.” This analysis provided characteristics for </w:t>
      </w:r>
      <w:r>
        <w:rPr>
          <w:color w:val="231F20"/>
          <w:spacing w:val="-3"/>
        </w:rPr>
        <w:t xml:space="preserve">better </w:t>
      </w:r>
      <w:r>
        <w:rPr>
          <w:color w:val="231F20"/>
        </w:rPr>
        <w:t xml:space="preserve">targeting and intervention design. In this case, limited resources </w:t>
      </w:r>
      <w:proofErr w:type="gramStart"/>
      <w:r>
        <w:rPr>
          <w:color w:val="231F20"/>
        </w:rPr>
        <w:t>for  uptake</w:t>
      </w:r>
      <w:proofErr w:type="gramEnd"/>
      <w:r>
        <w:rPr>
          <w:color w:val="231F20"/>
        </w:rPr>
        <w:t xml:space="preserve">  campaigns  could  be  directed  toward  populations   of greatest  need  and  minimize  the  use  of  resources  directed  at segments that were unlikely to choose VMMC under </w:t>
      </w:r>
      <w:r>
        <w:rPr>
          <w:color w:val="231F20"/>
          <w:spacing w:val="-8"/>
        </w:rPr>
        <w:t xml:space="preserve">any </w:t>
      </w:r>
      <w:r>
        <w:rPr>
          <w:color w:val="231F20"/>
        </w:rPr>
        <w:t>circumstance</w:t>
      </w:r>
      <w:hyperlink w:anchor="_bookmark13" w:history="1">
        <w:r>
          <w:rPr>
            <w:color w:val="2F85AB"/>
            <w:position w:val="6"/>
            <w:sz w:val="10"/>
          </w:rPr>
          <w:t>29</w:t>
        </w:r>
      </w:hyperlink>
      <w:r>
        <w:rPr>
          <w:color w:val="231F20"/>
        </w:rPr>
        <w:t>.</w:t>
      </w:r>
    </w:p>
    <w:p w14:paraId="19B55CCE" w14:textId="77777777" w:rsidR="00691051" w:rsidRDefault="00691051">
      <w:pPr>
        <w:pStyle w:val="BodyText"/>
        <w:spacing w:before="3"/>
        <w:rPr>
          <w:sz w:val="21"/>
        </w:rPr>
      </w:pPr>
    </w:p>
    <w:p w14:paraId="5DB61949" w14:textId="77777777" w:rsidR="00691051" w:rsidRDefault="00251D60">
      <w:pPr>
        <w:pStyle w:val="BodyText"/>
        <w:spacing w:before="1" w:line="254" w:lineRule="auto"/>
        <w:ind w:left="113" w:right="131"/>
        <w:jc w:val="both"/>
      </w:pPr>
      <w:r>
        <w:rPr>
          <w:color w:val="231F20"/>
        </w:rPr>
        <w:t xml:space="preserve">There is also some evidence for market segmentation’s value in creating demand for HIV preventive services outside of </w:t>
      </w:r>
      <w:r>
        <w:rPr>
          <w:color w:val="231F20"/>
          <w:spacing w:val="-3"/>
        </w:rPr>
        <w:t xml:space="preserve">VMMC. </w:t>
      </w:r>
      <w:proofErr w:type="spellStart"/>
      <w:r>
        <w:rPr>
          <w:color w:val="231F20"/>
        </w:rPr>
        <w:t>Cremin</w:t>
      </w:r>
      <w:proofErr w:type="spellEnd"/>
      <w:r>
        <w:rPr>
          <w:color w:val="231F20"/>
        </w:rPr>
        <w:t xml:space="preserve"> </w:t>
      </w:r>
      <w:r>
        <w:rPr>
          <w:i/>
          <w:color w:val="231F20"/>
        </w:rPr>
        <w:t>et al</w:t>
      </w:r>
      <w:r>
        <w:rPr>
          <w:color w:val="231F20"/>
        </w:rPr>
        <w:t xml:space="preserve">. use a mathematical model  to  isolate  certain  subsets of Nairobi’s population in which  HIV  incidence  is  </w:t>
      </w:r>
      <w:r>
        <w:rPr>
          <w:color w:val="231F20"/>
          <w:spacing w:val="-8"/>
        </w:rPr>
        <w:t xml:space="preserve">on </w:t>
      </w:r>
      <w:r>
        <w:rPr>
          <w:color w:val="231F20"/>
        </w:rPr>
        <w:t xml:space="preserve">the rise, in contrast to its trend of decline at the city level, and </w:t>
      </w:r>
      <w:r>
        <w:rPr>
          <w:color w:val="231F20"/>
          <w:spacing w:val="-8"/>
        </w:rPr>
        <w:t xml:space="preserve">to </w:t>
      </w:r>
      <w:r>
        <w:rPr>
          <w:color w:val="231F20"/>
        </w:rPr>
        <w:t xml:space="preserve">suggest optimal interventions for reducing HIV infection </w:t>
      </w:r>
      <w:r>
        <w:rPr>
          <w:color w:val="231F20"/>
          <w:spacing w:val="-3"/>
        </w:rPr>
        <w:t xml:space="preserve">among </w:t>
      </w:r>
      <w:r>
        <w:rPr>
          <w:color w:val="231F20"/>
        </w:rPr>
        <w:t>these high-risk groups</w:t>
      </w:r>
      <w:hyperlink w:anchor="_bookmark13" w:history="1">
        <w:r>
          <w:rPr>
            <w:color w:val="2F85AB"/>
            <w:position w:val="6"/>
            <w:sz w:val="10"/>
          </w:rPr>
          <w:t>30</w:t>
        </w:r>
      </w:hyperlink>
      <w:r>
        <w:rPr>
          <w:color w:val="231F20"/>
        </w:rPr>
        <w:t xml:space="preserve">. Reed </w:t>
      </w:r>
      <w:r>
        <w:rPr>
          <w:i/>
          <w:color w:val="231F20"/>
        </w:rPr>
        <w:t>et al</w:t>
      </w:r>
      <w:r>
        <w:rPr>
          <w:color w:val="231F20"/>
        </w:rPr>
        <w:t xml:space="preserve">. extrapolate lessons learned from VMMC scale-up in the region to support oral </w:t>
      </w:r>
      <w:r>
        <w:rPr>
          <w:color w:val="231F20"/>
          <w:spacing w:val="-3"/>
        </w:rPr>
        <w:t xml:space="preserve">pre-exposure </w:t>
      </w:r>
      <w:r>
        <w:rPr>
          <w:color w:val="231F20"/>
        </w:rPr>
        <w:t>prophylaxis (</w:t>
      </w:r>
      <w:proofErr w:type="spellStart"/>
      <w:r>
        <w:rPr>
          <w:color w:val="231F20"/>
        </w:rPr>
        <w:t>PrEP</w:t>
      </w:r>
      <w:proofErr w:type="spellEnd"/>
      <w:r>
        <w:rPr>
          <w:color w:val="231F20"/>
        </w:rPr>
        <w:t xml:space="preserve">) expansion among another targeted </w:t>
      </w:r>
      <w:r>
        <w:rPr>
          <w:color w:val="231F20"/>
          <w:spacing w:val="-4"/>
        </w:rPr>
        <w:t xml:space="preserve">market </w:t>
      </w:r>
      <w:r>
        <w:rPr>
          <w:color w:val="231F20"/>
        </w:rPr>
        <w:t>segment</w:t>
      </w:r>
      <w:hyperlink w:anchor="_bookmark13" w:history="1">
        <w:r>
          <w:rPr>
            <w:color w:val="2F85AB"/>
            <w:position w:val="6"/>
            <w:sz w:val="10"/>
          </w:rPr>
          <w:t>31</w:t>
        </w:r>
      </w:hyperlink>
      <w:r>
        <w:rPr>
          <w:color w:val="231F20"/>
        </w:rPr>
        <w:t xml:space="preserve">. Also addressing the AGYW audience, Celum </w:t>
      </w:r>
      <w:r>
        <w:rPr>
          <w:i/>
          <w:color w:val="231F20"/>
        </w:rPr>
        <w:t xml:space="preserve">et </w:t>
      </w:r>
      <w:r>
        <w:rPr>
          <w:i/>
          <w:color w:val="231F20"/>
          <w:spacing w:val="-7"/>
        </w:rPr>
        <w:t>al</w:t>
      </w:r>
      <w:r>
        <w:rPr>
          <w:color w:val="231F20"/>
          <w:spacing w:val="-7"/>
        </w:rPr>
        <w:t xml:space="preserve">. </w:t>
      </w:r>
      <w:r>
        <w:rPr>
          <w:color w:val="231F20"/>
        </w:rPr>
        <w:t xml:space="preserve">explore how social marketing and innovative market </w:t>
      </w:r>
      <w:proofErr w:type="spellStart"/>
      <w:r>
        <w:rPr>
          <w:color w:val="231F20"/>
        </w:rPr>
        <w:t>segmenta</w:t>
      </w:r>
      <w:proofErr w:type="spellEnd"/>
      <w:r>
        <w:rPr>
          <w:color w:val="231F20"/>
        </w:rPr>
        <w:t xml:space="preserve">- </w:t>
      </w:r>
      <w:proofErr w:type="spellStart"/>
      <w:r>
        <w:rPr>
          <w:color w:val="231F20"/>
        </w:rPr>
        <w:t>tion</w:t>
      </w:r>
      <w:proofErr w:type="spellEnd"/>
      <w:r>
        <w:rPr>
          <w:color w:val="231F20"/>
          <w:spacing w:val="28"/>
        </w:rPr>
        <w:t xml:space="preserve"> </w:t>
      </w:r>
      <w:r>
        <w:rPr>
          <w:color w:val="231F20"/>
        </w:rPr>
        <w:t>can</w:t>
      </w:r>
      <w:r>
        <w:rPr>
          <w:color w:val="231F20"/>
          <w:spacing w:val="28"/>
        </w:rPr>
        <w:t xml:space="preserve"> </w:t>
      </w:r>
      <w:r>
        <w:rPr>
          <w:color w:val="231F20"/>
        </w:rPr>
        <w:t>increase</w:t>
      </w:r>
      <w:r>
        <w:rPr>
          <w:color w:val="231F20"/>
          <w:spacing w:val="29"/>
        </w:rPr>
        <w:t xml:space="preserve"> </w:t>
      </w:r>
      <w:r>
        <w:rPr>
          <w:color w:val="231F20"/>
        </w:rPr>
        <w:t>demand</w:t>
      </w:r>
      <w:r>
        <w:rPr>
          <w:color w:val="231F20"/>
          <w:spacing w:val="28"/>
        </w:rPr>
        <w:t xml:space="preserve"> </w:t>
      </w:r>
      <w:r>
        <w:rPr>
          <w:color w:val="231F20"/>
        </w:rPr>
        <w:t>for</w:t>
      </w:r>
      <w:r>
        <w:rPr>
          <w:color w:val="231F20"/>
          <w:spacing w:val="29"/>
        </w:rPr>
        <w:t xml:space="preserve"> </w:t>
      </w:r>
      <w:r>
        <w:rPr>
          <w:color w:val="231F20"/>
        </w:rPr>
        <w:t>and</w:t>
      </w:r>
      <w:r>
        <w:rPr>
          <w:color w:val="231F20"/>
          <w:spacing w:val="28"/>
        </w:rPr>
        <w:t xml:space="preserve"> </w:t>
      </w:r>
      <w:proofErr w:type="spellStart"/>
      <w:r>
        <w:rPr>
          <w:color w:val="231F20"/>
        </w:rPr>
        <w:t>optimise</w:t>
      </w:r>
      <w:proofErr w:type="spellEnd"/>
      <w:r>
        <w:rPr>
          <w:color w:val="231F20"/>
          <w:spacing w:val="29"/>
        </w:rPr>
        <w:t xml:space="preserve"> </w:t>
      </w:r>
      <w:r>
        <w:rPr>
          <w:color w:val="231F20"/>
        </w:rPr>
        <w:t>uptake</w:t>
      </w:r>
      <w:r>
        <w:rPr>
          <w:color w:val="231F20"/>
          <w:spacing w:val="28"/>
        </w:rPr>
        <w:t xml:space="preserve"> </w:t>
      </w:r>
      <w:r>
        <w:rPr>
          <w:color w:val="231F20"/>
        </w:rPr>
        <w:t>and</w:t>
      </w:r>
      <w:r>
        <w:rPr>
          <w:color w:val="231F20"/>
          <w:spacing w:val="29"/>
        </w:rPr>
        <w:t xml:space="preserve"> </w:t>
      </w:r>
      <w:r>
        <w:rPr>
          <w:color w:val="231F20"/>
        </w:rPr>
        <w:t>effective</w:t>
      </w:r>
    </w:p>
    <w:p w14:paraId="2DF4E62E" w14:textId="77777777" w:rsidR="00691051" w:rsidRDefault="00691051">
      <w:pPr>
        <w:spacing w:line="254" w:lineRule="auto"/>
        <w:jc w:val="both"/>
        <w:sectPr w:rsidR="00691051">
          <w:type w:val="continuous"/>
          <w:pgSz w:w="12250" w:h="15840"/>
          <w:pgMar w:top="1140" w:right="1000" w:bottom="1140" w:left="1020" w:header="720" w:footer="720" w:gutter="0"/>
          <w:cols w:num="2" w:space="720" w:equalWidth="0">
            <w:col w:w="4974" w:space="185"/>
            <w:col w:w="5071"/>
          </w:cols>
        </w:sectPr>
      </w:pPr>
    </w:p>
    <w:p w14:paraId="272F3254" w14:textId="77777777" w:rsidR="00691051" w:rsidRDefault="00691051">
      <w:pPr>
        <w:pStyle w:val="BodyText"/>
        <w:rPr>
          <w:sz w:val="20"/>
        </w:rPr>
      </w:pPr>
    </w:p>
    <w:p w14:paraId="58AA7C28" w14:textId="77777777" w:rsidR="00691051" w:rsidRDefault="00691051">
      <w:pPr>
        <w:pStyle w:val="BodyText"/>
        <w:rPr>
          <w:sz w:val="20"/>
        </w:rPr>
      </w:pPr>
    </w:p>
    <w:p w14:paraId="1F69FADA" w14:textId="77777777" w:rsidR="00691051" w:rsidRDefault="00691051">
      <w:pPr>
        <w:pStyle w:val="BodyText"/>
        <w:spacing w:before="9"/>
        <w:rPr>
          <w:sz w:val="10"/>
        </w:rPr>
      </w:pPr>
    </w:p>
    <w:p w14:paraId="3FC93B63" w14:textId="77777777" w:rsidR="00691051" w:rsidRDefault="00251D60">
      <w:pPr>
        <w:pStyle w:val="BodyText"/>
        <w:ind w:left="189"/>
        <w:rPr>
          <w:sz w:val="20"/>
        </w:rPr>
      </w:pPr>
      <w:r>
        <w:rPr>
          <w:noProof/>
          <w:sz w:val="20"/>
        </w:rPr>
        <w:drawing>
          <wp:inline distT="0" distB="0" distL="0" distR="0" wp14:anchorId="061124BA" wp14:editId="5ABAB5BB">
            <wp:extent cx="6246641" cy="2862072"/>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36" cstate="print"/>
                    <a:stretch>
                      <a:fillRect/>
                    </a:stretch>
                  </pic:blipFill>
                  <pic:spPr>
                    <a:xfrm>
                      <a:off x="0" y="0"/>
                      <a:ext cx="6246641" cy="2862072"/>
                    </a:xfrm>
                    <a:prstGeom prst="rect">
                      <a:avLst/>
                    </a:prstGeom>
                  </pic:spPr>
                </pic:pic>
              </a:graphicData>
            </a:graphic>
          </wp:inline>
        </w:drawing>
      </w:r>
    </w:p>
    <w:p w14:paraId="25F815AA" w14:textId="77777777" w:rsidR="00691051" w:rsidRDefault="00691051">
      <w:pPr>
        <w:pStyle w:val="BodyText"/>
        <w:spacing w:before="5"/>
        <w:rPr>
          <w:sz w:val="11"/>
        </w:rPr>
      </w:pPr>
    </w:p>
    <w:p w14:paraId="3963E649" w14:textId="77777777" w:rsidR="00691051" w:rsidRDefault="00251D60">
      <w:pPr>
        <w:spacing w:before="104" w:line="247" w:lineRule="auto"/>
        <w:ind w:left="118" w:right="121"/>
        <w:jc w:val="both"/>
        <w:rPr>
          <w:rFonts w:ascii="Arial"/>
          <w:i/>
          <w:sz w:val="16"/>
        </w:rPr>
      </w:pPr>
      <w:bookmarkStart w:id="49" w:name="_bookmark2"/>
      <w:bookmarkEnd w:id="49"/>
      <w:r>
        <w:rPr>
          <w:rFonts w:ascii="Arial"/>
          <w:b/>
          <w:color w:val="2F85AB"/>
          <w:sz w:val="16"/>
        </w:rPr>
        <w:t xml:space="preserve">Figure 2. </w:t>
      </w:r>
      <w:r>
        <w:rPr>
          <w:rFonts w:ascii="Arial"/>
          <w:b/>
          <w:color w:val="231F20"/>
          <w:sz w:val="16"/>
        </w:rPr>
        <w:t xml:space="preserve">Separation of surveyed Zambian men into seven voluntary medical male circumcisions (VMMC)-candidate segments. </w:t>
      </w:r>
      <w:r>
        <w:rPr>
          <w:rFonts w:ascii="Arial"/>
          <w:i/>
          <w:color w:val="231F20"/>
          <w:sz w:val="16"/>
        </w:rPr>
        <w:t xml:space="preserve">Source: </w:t>
      </w:r>
      <w:hyperlink r:id="rId37">
        <w:r>
          <w:rPr>
            <w:rFonts w:ascii="Arial"/>
            <w:color w:val="2F85AB"/>
            <w:sz w:val="16"/>
          </w:rPr>
          <w:t xml:space="preserve">https://healthcommcapacity.org/wp-content/uploads/2017/06/Albert-Machinda-Society-for-Family-Health.pdf </w:t>
        </w:r>
      </w:hyperlink>
      <w:r>
        <w:rPr>
          <w:rFonts w:ascii="Arial"/>
          <w:i/>
          <w:color w:val="231F20"/>
          <w:sz w:val="16"/>
        </w:rPr>
        <w:t>This graphic has been reproduced with permission from The Bill and Melinda Gates Foundation.</w:t>
      </w:r>
    </w:p>
    <w:p w14:paraId="48865BF4" w14:textId="77777777" w:rsidR="00691051" w:rsidRDefault="00691051">
      <w:pPr>
        <w:spacing w:line="247" w:lineRule="auto"/>
        <w:jc w:val="both"/>
        <w:rPr>
          <w:rFonts w:ascii="Arial"/>
          <w:sz w:val="16"/>
        </w:rPr>
        <w:sectPr w:rsidR="00691051">
          <w:type w:val="continuous"/>
          <w:pgSz w:w="12250" w:h="15840"/>
          <w:pgMar w:top="1140" w:right="1000" w:bottom="1140" w:left="1020" w:header="720" w:footer="720" w:gutter="0"/>
          <w:cols w:space="720"/>
        </w:sectPr>
      </w:pPr>
    </w:p>
    <w:p w14:paraId="65828CE2" w14:textId="77777777" w:rsidR="00691051" w:rsidRDefault="00691051">
      <w:pPr>
        <w:pStyle w:val="BodyText"/>
        <w:spacing w:before="1"/>
        <w:rPr>
          <w:rFonts w:ascii="Arial"/>
          <w:i/>
          <w:sz w:val="15"/>
        </w:rPr>
      </w:pPr>
    </w:p>
    <w:p w14:paraId="5C63B3DC" w14:textId="77777777" w:rsidR="00691051" w:rsidRDefault="00691051">
      <w:pPr>
        <w:rPr>
          <w:rFonts w:ascii="Arial"/>
          <w:sz w:val="15"/>
        </w:rPr>
        <w:sectPr w:rsidR="00691051">
          <w:pgSz w:w="12250" w:h="15840"/>
          <w:pgMar w:top="1380" w:right="1000" w:bottom="980" w:left="1020" w:header="696" w:footer="784" w:gutter="0"/>
          <w:cols w:space="720"/>
        </w:sectPr>
      </w:pPr>
    </w:p>
    <w:p w14:paraId="77F7DF20" w14:textId="77777777" w:rsidR="00691051" w:rsidRDefault="00251D60">
      <w:pPr>
        <w:pStyle w:val="BodyText"/>
        <w:spacing w:before="94" w:line="254" w:lineRule="auto"/>
        <w:ind w:left="113" w:right="38"/>
        <w:jc w:val="both"/>
      </w:pPr>
      <w:r>
        <w:rPr>
          <w:color w:val="231F20"/>
        </w:rPr>
        <w:t xml:space="preserve">use of </w:t>
      </w:r>
      <w:proofErr w:type="spellStart"/>
      <w:r>
        <w:rPr>
          <w:color w:val="231F20"/>
        </w:rPr>
        <w:t>PrEP</w:t>
      </w:r>
      <w:proofErr w:type="spellEnd"/>
      <w:r>
        <w:rPr>
          <w:color w:val="2F85AB"/>
          <w:position w:val="6"/>
          <w:sz w:val="10"/>
        </w:rPr>
        <w:fldChar w:fldCharType="begin"/>
      </w:r>
      <w:r>
        <w:rPr>
          <w:color w:val="2F85AB"/>
          <w:position w:val="6"/>
          <w:sz w:val="10"/>
        </w:rPr>
        <w:instrText xml:space="preserve"> HYPERLINK \l "_bookmark15" </w:instrText>
      </w:r>
      <w:r>
        <w:rPr>
          <w:color w:val="2F85AB"/>
          <w:position w:val="6"/>
          <w:sz w:val="10"/>
        </w:rPr>
        <w:fldChar w:fldCharType="separate"/>
      </w:r>
      <w:r>
        <w:rPr>
          <w:color w:val="2F85AB"/>
          <w:position w:val="6"/>
          <w:sz w:val="10"/>
        </w:rPr>
        <w:t>32</w:t>
      </w:r>
      <w:r>
        <w:rPr>
          <w:color w:val="2F85AB"/>
          <w:position w:val="6"/>
          <w:sz w:val="10"/>
        </w:rPr>
        <w:fldChar w:fldCharType="end"/>
      </w:r>
      <w:r>
        <w:rPr>
          <w:color w:val="231F20"/>
        </w:rPr>
        <w:t xml:space="preserve">; </w:t>
      </w:r>
      <w:proofErr w:type="spellStart"/>
      <w:r>
        <w:rPr>
          <w:color w:val="231F20"/>
        </w:rPr>
        <w:t>Eakle</w:t>
      </w:r>
      <w:proofErr w:type="spellEnd"/>
      <w:r>
        <w:rPr>
          <w:color w:val="231F20"/>
        </w:rPr>
        <w:t xml:space="preserve"> </w:t>
      </w:r>
      <w:r>
        <w:rPr>
          <w:i/>
          <w:color w:val="231F20"/>
        </w:rPr>
        <w:t>et al</w:t>
      </w:r>
      <w:r>
        <w:rPr>
          <w:color w:val="231F20"/>
        </w:rPr>
        <w:t xml:space="preserve">. point to this potent combination as </w:t>
      </w:r>
      <w:r>
        <w:rPr>
          <w:color w:val="231F20"/>
          <w:spacing w:val="-14"/>
        </w:rPr>
        <w:t xml:space="preserve">a </w:t>
      </w:r>
      <w:r>
        <w:rPr>
          <w:color w:val="231F20"/>
        </w:rPr>
        <w:t xml:space="preserve">particularly useful means of enhancing </w:t>
      </w:r>
      <w:proofErr w:type="spellStart"/>
      <w:r>
        <w:rPr>
          <w:color w:val="231F20"/>
        </w:rPr>
        <w:t>PrEP</w:t>
      </w:r>
      <w:proofErr w:type="spellEnd"/>
      <w:r>
        <w:rPr>
          <w:color w:val="231F20"/>
        </w:rPr>
        <w:t xml:space="preserve"> demand generation among more </w:t>
      </w:r>
      <w:proofErr w:type="spellStart"/>
      <w:r>
        <w:rPr>
          <w:color w:val="231F20"/>
        </w:rPr>
        <w:t>sceptical</w:t>
      </w:r>
      <w:proofErr w:type="spellEnd"/>
      <w:r>
        <w:rPr>
          <w:color w:val="231F20"/>
        </w:rPr>
        <w:t xml:space="preserve"> communities</w:t>
      </w:r>
      <w:hyperlink w:anchor="_bookmark16" w:history="1">
        <w:r>
          <w:rPr>
            <w:color w:val="2F85AB"/>
            <w:position w:val="6"/>
            <w:sz w:val="10"/>
          </w:rPr>
          <w:t>33</w:t>
        </w:r>
      </w:hyperlink>
      <w:r>
        <w:rPr>
          <w:color w:val="231F20"/>
        </w:rPr>
        <w:t xml:space="preserve">; and </w:t>
      </w:r>
      <w:proofErr w:type="spellStart"/>
      <w:r>
        <w:rPr>
          <w:color w:val="231F20"/>
        </w:rPr>
        <w:t>Luecke</w:t>
      </w:r>
      <w:proofErr w:type="spellEnd"/>
      <w:r>
        <w:rPr>
          <w:color w:val="231F20"/>
        </w:rPr>
        <w:t xml:space="preserve"> </w:t>
      </w:r>
      <w:r>
        <w:rPr>
          <w:i/>
          <w:color w:val="231F20"/>
        </w:rPr>
        <w:t>et al</w:t>
      </w:r>
      <w:r>
        <w:rPr>
          <w:color w:val="231F20"/>
        </w:rPr>
        <w:t xml:space="preserve">. examine the demographic and </w:t>
      </w:r>
      <w:proofErr w:type="spellStart"/>
      <w:r>
        <w:rPr>
          <w:color w:val="231F20"/>
        </w:rPr>
        <w:t>behavioural</w:t>
      </w:r>
      <w:proofErr w:type="spellEnd"/>
      <w:r>
        <w:rPr>
          <w:color w:val="231F20"/>
        </w:rPr>
        <w:t xml:space="preserve"> correlates of preferred </w:t>
      </w:r>
      <w:proofErr w:type="spellStart"/>
      <w:r>
        <w:rPr>
          <w:color w:val="231F20"/>
          <w:spacing w:val="-4"/>
        </w:rPr>
        <w:t>PrEP</w:t>
      </w:r>
      <w:proofErr w:type="spellEnd"/>
      <w:r>
        <w:rPr>
          <w:color w:val="231F20"/>
          <w:spacing w:val="-4"/>
        </w:rPr>
        <w:t xml:space="preserve"> </w:t>
      </w:r>
      <w:r>
        <w:rPr>
          <w:color w:val="231F20"/>
        </w:rPr>
        <w:t xml:space="preserve">formulations, arguing that a deeper understanding of </w:t>
      </w:r>
      <w:r>
        <w:rPr>
          <w:color w:val="231F20"/>
          <w:spacing w:val="-4"/>
        </w:rPr>
        <w:t xml:space="preserve">women’s </w:t>
      </w:r>
      <w:r>
        <w:rPr>
          <w:color w:val="231F20"/>
        </w:rPr>
        <w:t xml:space="preserve">product preferences can guide  not  only  product  </w:t>
      </w:r>
      <w:r>
        <w:rPr>
          <w:color w:val="231F20"/>
          <w:spacing w:val="-3"/>
        </w:rPr>
        <w:t xml:space="preserve">development  </w:t>
      </w:r>
      <w:r>
        <w:rPr>
          <w:color w:val="231F20"/>
        </w:rPr>
        <w:t xml:space="preserve">but also drive demand creation  through  social  </w:t>
      </w:r>
      <w:r>
        <w:rPr>
          <w:color w:val="231F20"/>
          <w:spacing w:val="-3"/>
        </w:rPr>
        <w:t>marketing</w:t>
      </w:r>
      <w:hyperlink w:anchor="_bookmark19" w:history="1">
        <w:r>
          <w:rPr>
            <w:color w:val="2F85AB"/>
            <w:spacing w:val="-3"/>
            <w:position w:val="6"/>
            <w:sz w:val="10"/>
          </w:rPr>
          <w:t>34</w:t>
        </w:r>
      </w:hyperlink>
      <w:r>
        <w:rPr>
          <w:color w:val="231F20"/>
          <w:spacing w:val="-3"/>
        </w:rPr>
        <w:t xml:space="preserve">. </w:t>
      </w:r>
      <w:r>
        <w:rPr>
          <w:color w:val="231F20"/>
        </w:rPr>
        <w:t xml:space="preserve">Sgaier, too, opines from family planning work in India that </w:t>
      </w:r>
      <w:commentRangeStart w:id="50"/>
      <w:r>
        <w:rPr>
          <w:color w:val="231F20"/>
        </w:rPr>
        <w:t>psychographic-</w:t>
      </w:r>
      <w:proofErr w:type="spellStart"/>
      <w:r>
        <w:rPr>
          <w:color w:val="231F20"/>
        </w:rPr>
        <w:t>behavioural</w:t>
      </w:r>
      <w:proofErr w:type="spellEnd"/>
      <w:r>
        <w:rPr>
          <w:color w:val="231F20"/>
        </w:rPr>
        <w:t xml:space="preserve"> </w:t>
      </w:r>
      <w:commentRangeEnd w:id="50"/>
      <w:r w:rsidR="00C219E6">
        <w:rPr>
          <w:rStyle w:val="CommentReference"/>
        </w:rPr>
        <w:commentReference w:id="50"/>
      </w:r>
      <w:r>
        <w:rPr>
          <w:color w:val="231F20"/>
        </w:rPr>
        <w:t xml:space="preserve">segmentation can better </w:t>
      </w:r>
      <w:commentRangeStart w:id="51"/>
      <w:r>
        <w:rPr>
          <w:color w:val="231F20"/>
        </w:rPr>
        <w:t xml:space="preserve">forecast </w:t>
      </w:r>
      <w:commentRangeEnd w:id="51"/>
      <w:r w:rsidR="0033742E">
        <w:rPr>
          <w:rStyle w:val="CommentReference"/>
        </w:rPr>
        <w:commentReference w:id="51"/>
      </w:r>
      <w:r>
        <w:rPr>
          <w:color w:val="231F20"/>
        </w:rPr>
        <w:t xml:space="preserve">demand and, “as in the private sector, a staged market launch    that actively stimulates uptake can be used to match appropriate products to suitable customers” (see </w:t>
      </w:r>
      <w:hyperlink r:id="rId38">
        <w:proofErr w:type="spellStart"/>
        <w:r>
          <w:rPr>
            <w:color w:val="2F85AB"/>
            <w:spacing w:val="-3"/>
          </w:rPr>
          <w:t>devex</w:t>
        </w:r>
        <w:proofErr w:type="spellEnd"/>
        <w:r>
          <w:rPr>
            <w:color w:val="2F85AB"/>
            <w:spacing w:val="-3"/>
          </w:rPr>
          <w:t xml:space="preserve"> </w:t>
        </w:r>
        <w:r>
          <w:rPr>
            <w:color w:val="2F85AB"/>
          </w:rPr>
          <w:t xml:space="preserve">article on </w:t>
        </w:r>
        <w:proofErr w:type="spellStart"/>
        <w:r>
          <w:rPr>
            <w:color w:val="2F85AB"/>
          </w:rPr>
          <w:t>contracep</w:t>
        </w:r>
        <w:proofErr w:type="spellEnd"/>
        <w:r>
          <w:rPr>
            <w:color w:val="2F85AB"/>
          </w:rPr>
          <w:t>-</w:t>
        </w:r>
      </w:hyperlink>
      <w:r>
        <w:rPr>
          <w:color w:val="2F85AB"/>
        </w:rPr>
        <w:t xml:space="preserve"> </w:t>
      </w:r>
      <w:hyperlink r:id="rId39">
        <w:proofErr w:type="spellStart"/>
        <w:r>
          <w:rPr>
            <w:color w:val="2F85AB"/>
          </w:rPr>
          <w:t>tion</w:t>
        </w:r>
        <w:proofErr w:type="spellEnd"/>
        <w:r>
          <w:rPr>
            <w:color w:val="2F85AB"/>
          </w:rPr>
          <w:t xml:space="preserve"> in Uttar Pradesh women</w:t>
        </w:r>
      </w:hyperlink>
      <w:r>
        <w:rPr>
          <w:color w:val="231F20"/>
        </w:rPr>
        <w:t xml:space="preserve">). </w:t>
      </w:r>
      <w:proofErr w:type="spellStart"/>
      <w:r>
        <w:rPr>
          <w:color w:val="231F20"/>
          <w:spacing w:val="-4"/>
        </w:rPr>
        <w:t>Ayikwa</w:t>
      </w:r>
      <w:proofErr w:type="spellEnd"/>
      <w:r>
        <w:rPr>
          <w:color w:val="231F20"/>
          <w:spacing w:val="-4"/>
        </w:rPr>
        <w:t xml:space="preserve"> </w:t>
      </w:r>
      <w:r>
        <w:rPr>
          <w:color w:val="231F20"/>
        </w:rPr>
        <w:t xml:space="preserve">and Jager advocate for </w:t>
      </w:r>
      <w:commentRangeStart w:id="52"/>
      <w:r>
        <w:rPr>
          <w:color w:val="231F20"/>
        </w:rPr>
        <w:t xml:space="preserve">social marketing </w:t>
      </w:r>
      <w:commentRangeEnd w:id="52"/>
      <w:r w:rsidR="0033742E">
        <w:rPr>
          <w:rStyle w:val="CommentReference"/>
        </w:rPr>
        <w:commentReference w:id="52"/>
      </w:r>
      <w:r>
        <w:rPr>
          <w:color w:val="231F20"/>
        </w:rPr>
        <w:t xml:space="preserve">as the “ultimate weapon” in combating </w:t>
      </w:r>
      <w:r>
        <w:rPr>
          <w:color w:val="231F20"/>
          <w:spacing w:val="-4"/>
        </w:rPr>
        <w:t xml:space="preserve">HIV/ </w:t>
      </w:r>
      <w:r>
        <w:rPr>
          <w:color w:val="231F20"/>
        </w:rPr>
        <w:t>AIDS transmission and overcoming related</w:t>
      </w:r>
      <w:r>
        <w:rPr>
          <w:color w:val="231F20"/>
          <w:spacing w:val="-1"/>
        </w:rPr>
        <w:t xml:space="preserve"> </w:t>
      </w:r>
      <w:r>
        <w:rPr>
          <w:color w:val="231F20"/>
        </w:rPr>
        <w:t>stigmas</w:t>
      </w:r>
      <w:hyperlink w:anchor="_bookmark19" w:history="1">
        <w:r>
          <w:rPr>
            <w:color w:val="2F85AB"/>
            <w:position w:val="6"/>
            <w:sz w:val="10"/>
          </w:rPr>
          <w:t>35</w:t>
        </w:r>
      </w:hyperlink>
      <w:r>
        <w:rPr>
          <w:color w:val="231F20"/>
        </w:rPr>
        <w:t>.</w:t>
      </w:r>
    </w:p>
    <w:p w14:paraId="7B37D784" w14:textId="77777777" w:rsidR="00691051" w:rsidRDefault="00691051">
      <w:pPr>
        <w:pStyle w:val="BodyText"/>
        <w:spacing w:before="2"/>
        <w:rPr>
          <w:sz w:val="25"/>
        </w:rPr>
      </w:pPr>
    </w:p>
    <w:p w14:paraId="2853DDC3" w14:textId="77777777" w:rsidR="00691051" w:rsidRDefault="00251D60">
      <w:pPr>
        <w:pStyle w:val="BodyText"/>
        <w:spacing w:line="254" w:lineRule="auto"/>
        <w:ind w:left="113" w:right="38"/>
        <w:jc w:val="both"/>
      </w:pPr>
      <w:r>
        <w:rPr>
          <w:color w:val="231F20"/>
        </w:rPr>
        <w:t xml:space="preserve">All these papers corroborate Rao and </w:t>
      </w:r>
      <w:r>
        <w:rPr>
          <w:color w:val="231F20"/>
          <w:spacing w:val="-3"/>
        </w:rPr>
        <w:t xml:space="preserve">McCoy, </w:t>
      </w:r>
      <w:r>
        <w:rPr>
          <w:color w:val="231F20"/>
        </w:rPr>
        <w:t>who state that “</w:t>
      </w:r>
      <w:proofErr w:type="spellStart"/>
      <w:r>
        <w:rPr>
          <w:color w:val="231F20"/>
        </w:rPr>
        <w:t>behaviour</w:t>
      </w:r>
      <w:proofErr w:type="spellEnd"/>
      <w:r>
        <w:rPr>
          <w:color w:val="231F20"/>
        </w:rPr>
        <w:t xml:space="preserve"> change isn’t just about crafting the perfect message; creating better programs requires really listening to and </w:t>
      </w:r>
      <w:r>
        <w:rPr>
          <w:color w:val="231F20"/>
          <w:spacing w:val="-5"/>
        </w:rPr>
        <w:t xml:space="preserve">under- </w:t>
      </w:r>
      <w:r>
        <w:rPr>
          <w:color w:val="231F20"/>
        </w:rPr>
        <w:t>standing the patient experience” [</w:t>
      </w:r>
      <w:hyperlink r:id="rId40" w:anchor="bio-footer">
        <w:r>
          <w:rPr>
            <w:color w:val="2F85AB"/>
          </w:rPr>
          <w:t>https://ssir.org/articles/entry/</w:t>
        </w:r>
      </w:hyperlink>
      <w:r>
        <w:rPr>
          <w:color w:val="2F85AB"/>
        </w:rPr>
        <w:t xml:space="preserve"> </w:t>
      </w:r>
      <w:hyperlink r:id="rId41" w:anchor="bio-footer">
        <w:proofErr w:type="spellStart"/>
        <w:r>
          <w:rPr>
            <w:color w:val="2F85AB"/>
          </w:rPr>
          <w:t>fostering_behavior_change_for_better_health#bio-footer</w:t>
        </w:r>
        <w:proofErr w:type="spellEnd"/>
      </w:hyperlink>
      <w:r>
        <w:rPr>
          <w:color w:val="231F20"/>
        </w:rPr>
        <w:t xml:space="preserve">]. </w:t>
      </w:r>
      <w:r>
        <w:rPr>
          <w:color w:val="231F20"/>
          <w:spacing w:val="-6"/>
        </w:rPr>
        <w:t xml:space="preserve">They </w:t>
      </w:r>
      <w:r>
        <w:rPr>
          <w:color w:val="231F20"/>
        </w:rPr>
        <w:t xml:space="preserve">stress that “borrowing tools from the private sector…to </w:t>
      </w:r>
      <w:r>
        <w:rPr>
          <w:color w:val="231F20"/>
          <w:spacing w:val="-4"/>
        </w:rPr>
        <w:t xml:space="preserve">under- </w:t>
      </w:r>
      <w:r>
        <w:rPr>
          <w:color w:val="231F20"/>
        </w:rPr>
        <w:t xml:space="preserve">stand, track, </w:t>
      </w:r>
      <w:proofErr w:type="gramStart"/>
      <w:r>
        <w:rPr>
          <w:color w:val="231F20"/>
        </w:rPr>
        <w:t>and  influence</w:t>
      </w:r>
      <w:proofErr w:type="gramEnd"/>
      <w:r>
        <w:rPr>
          <w:color w:val="231F20"/>
        </w:rPr>
        <w:t xml:space="preserve">  customers  can  greatly  enhance global health programs that require changes in attitudes </w:t>
      </w:r>
      <w:r>
        <w:rPr>
          <w:color w:val="231F20"/>
          <w:spacing w:val="-6"/>
        </w:rPr>
        <w:t xml:space="preserve">or </w:t>
      </w:r>
      <w:proofErr w:type="spellStart"/>
      <w:r>
        <w:rPr>
          <w:color w:val="231F20"/>
          <w:spacing w:val="-3"/>
        </w:rPr>
        <w:t>behaviour</w:t>
      </w:r>
      <w:proofErr w:type="spellEnd"/>
      <w:r>
        <w:rPr>
          <w:color w:val="231F20"/>
          <w:spacing w:val="-3"/>
        </w:rPr>
        <w:t>.”</w:t>
      </w:r>
    </w:p>
    <w:p w14:paraId="346F5097" w14:textId="77777777" w:rsidR="00691051" w:rsidRDefault="00691051">
      <w:pPr>
        <w:pStyle w:val="BodyText"/>
        <w:spacing w:before="10"/>
        <w:rPr>
          <w:sz w:val="23"/>
        </w:rPr>
      </w:pPr>
    </w:p>
    <w:p w14:paraId="2D738706" w14:textId="77777777" w:rsidR="00691051" w:rsidRDefault="00251D60">
      <w:pPr>
        <w:pStyle w:val="Heading1"/>
        <w:spacing w:before="1"/>
      </w:pPr>
      <w:r>
        <w:rPr>
          <w:color w:val="231F20"/>
        </w:rPr>
        <w:t>Discussion / Recommendations</w:t>
      </w:r>
    </w:p>
    <w:p w14:paraId="440FC6AC" w14:textId="77777777" w:rsidR="00691051" w:rsidRDefault="00251D60">
      <w:pPr>
        <w:pStyle w:val="BodyText"/>
        <w:spacing w:before="11" w:line="254" w:lineRule="auto"/>
        <w:ind w:left="113" w:right="38"/>
        <w:jc w:val="both"/>
      </w:pPr>
      <w:r>
        <w:rPr>
          <w:color w:val="231F20"/>
        </w:rPr>
        <w:t xml:space="preserve">The literature collectively </w:t>
      </w:r>
      <w:proofErr w:type="gramStart"/>
      <w:r>
        <w:rPr>
          <w:color w:val="231F20"/>
        </w:rPr>
        <w:t>drive</w:t>
      </w:r>
      <w:proofErr w:type="gramEnd"/>
      <w:r>
        <w:rPr>
          <w:color w:val="231F20"/>
        </w:rPr>
        <w:t xml:space="preserve"> toward the idea that what </w:t>
      </w:r>
      <w:r>
        <w:rPr>
          <w:color w:val="231F20"/>
          <w:spacing w:val="-4"/>
        </w:rPr>
        <w:t xml:space="preserve">the </w:t>
      </w:r>
      <w:r>
        <w:rPr>
          <w:color w:val="231F20"/>
        </w:rPr>
        <w:t xml:space="preserve">public health sphere needs is a new mindset. Instead of </w:t>
      </w:r>
      <w:r>
        <w:rPr>
          <w:color w:val="231F20"/>
          <w:spacing w:val="-3"/>
        </w:rPr>
        <w:t xml:space="preserve">viewing   </w:t>
      </w:r>
      <w:r>
        <w:rPr>
          <w:color w:val="231F20"/>
        </w:rPr>
        <w:t xml:space="preserve">its target audience as patients with diagnoses, </w:t>
      </w:r>
      <w:proofErr w:type="gramStart"/>
      <w:r>
        <w:rPr>
          <w:color w:val="231F20"/>
        </w:rPr>
        <w:t>the  audience</w:t>
      </w:r>
      <w:proofErr w:type="gramEnd"/>
      <w:r>
        <w:rPr>
          <w:color w:val="231F20"/>
        </w:rPr>
        <w:t xml:space="preserve">  should be seen as multidimensional consumers </w:t>
      </w:r>
      <w:commentRangeStart w:id="53"/>
      <w:r>
        <w:rPr>
          <w:color w:val="231F20"/>
        </w:rPr>
        <w:t>with preferences and needs</w:t>
      </w:r>
      <w:commentRangeEnd w:id="53"/>
      <w:r w:rsidR="0033742E">
        <w:rPr>
          <w:rStyle w:val="CommentReference"/>
        </w:rPr>
        <w:commentReference w:id="53"/>
      </w:r>
      <w:r>
        <w:rPr>
          <w:color w:val="231F20"/>
        </w:rPr>
        <w:t xml:space="preserve">. Current public health segmentation has been almost solely demographic; though valuable at a basic level, this </w:t>
      </w:r>
      <w:r>
        <w:rPr>
          <w:color w:val="231F20"/>
          <w:spacing w:val="-8"/>
        </w:rPr>
        <w:t xml:space="preserve">is </w:t>
      </w:r>
      <w:r>
        <w:rPr>
          <w:color w:val="231F20"/>
        </w:rPr>
        <w:t>rudimentary</w:t>
      </w:r>
      <w:hyperlink w:anchor="_bookmark19" w:history="1">
        <w:r>
          <w:rPr>
            <w:color w:val="2F85AB"/>
            <w:position w:val="6"/>
            <w:sz w:val="10"/>
          </w:rPr>
          <w:t>36</w:t>
        </w:r>
      </w:hyperlink>
      <w:r>
        <w:rPr>
          <w:color w:val="231F20"/>
        </w:rPr>
        <w:t xml:space="preserve">. Research marketing pioneer Daniel </w:t>
      </w:r>
      <w:proofErr w:type="spellStart"/>
      <w:r>
        <w:rPr>
          <w:color w:val="231F20"/>
          <w:spacing w:val="-5"/>
        </w:rPr>
        <w:t>Yankelovich</w:t>
      </w:r>
      <w:proofErr w:type="spellEnd"/>
      <w:r>
        <w:rPr>
          <w:color w:val="231F20"/>
          <w:spacing w:val="-5"/>
        </w:rPr>
        <w:t xml:space="preserve"> </w:t>
      </w:r>
      <w:r>
        <w:rPr>
          <w:color w:val="231F20"/>
        </w:rPr>
        <w:t>states in the Harvard Business Review that demographic segmentation “</w:t>
      </w:r>
      <w:proofErr w:type="gramStart"/>
      <w:r>
        <w:rPr>
          <w:color w:val="231F20"/>
        </w:rPr>
        <w:t>implies  that</w:t>
      </w:r>
      <w:proofErr w:type="gramEnd"/>
      <w:r>
        <w:rPr>
          <w:color w:val="231F20"/>
        </w:rPr>
        <w:t xml:space="preserve">  differences  in  reasons  for  </w:t>
      </w:r>
      <w:r>
        <w:rPr>
          <w:color w:val="231F20"/>
          <w:spacing w:val="-3"/>
        </w:rPr>
        <w:t xml:space="preserve">buying,  </w:t>
      </w:r>
      <w:r>
        <w:rPr>
          <w:color w:val="231F20"/>
        </w:rPr>
        <w:t xml:space="preserve">in brand choice influences, in frequency of use, or in </w:t>
      </w:r>
      <w:proofErr w:type="spellStart"/>
      <w:r>
        <w:rPr>
          <w:color w:val="231F20"/>
          <w:spacing w:val="-3"/>
        </w:rPr>
        <w:t>suscepti</w:t>
      </w:r>
      <w:proofErr w:type="spellEnd"/>
      <w:r>
        <w:rPr>
          <w:color w:val="231F20"/>
          <w:spacing w:val="-3"/>
        </w:rPr>
        <w:t xml:space="preserve">- </w:t>
      </w:r>
      <w:proofErr w:type="spellStart"/>
      <w:r>
        <w:rPr>
          <w:color w:val="231F20"/>
        </w:rPr>
        <w:t>bility</w:t>
      </w:r>
      <w:proofErr w:type="spellEnd"/>
      <w:r>
        <w:rPr>
          <w:color w:val="231F20"/>
        </w:rPr>
        <w:t xml:space="preserve"> will be reflected in differences in age, sex, income, </w:t>
      </w:r>
      <w:r>
        <w:rPr>
          <w:color w:val="231F20"/>
          <w:spacing w:val="-5"/>
        </w:rPr>
        <w:t xml:space="preserve">and </w:t>
      </w:r>
      <w:r>
        <w:rPr>
          <w:color w:val="231F20"/>
        </w:rPr>
        <w:t xml:space="preserve">geographical location. But this is usually not true” (see </w:t>
      </w:r>
      <w:hyperlink r:id="rId42">
        <w:r>
          <w:rPr>
            <w:color w:val="2F85AB"/>
            <w:spacing w:val="-3"/>
          </w:rPr>
          <w:t>Harvard</w:t>
        </w:r>
      </w:hyperlink>
      <w:r>
        <w:rPr>
          <w:color w:val="2F85AB"/>
          <w:spacing w:val="-3"/>
        </w:rPr>
        <w:t xml:space="preserve"> </w:t>
      </w:r>
      <w:hyperlink r:id="rId43">
        <w:r>
          <w:rPr>
            <w:color w:val="2F85AB"/>
          </w:rPr>
          <w:t>Business Review article  on  market  segmentation</w:t>
        </w:r>
      </w:hyperlink>
      <w:r>
        <w:rPr>
          <w:color w:val="231F20"/>
        </w:rPr>
        <w:t xml:space="preserve">).  </w:t>
      </w:r>
      <w:proofErr w:type="gramStart"/>
      <w:r>
        <w:rPr>
          <w:color w:val="231F20"/>
          <w:spacing w:val="-4"/>
        </w:rPr>
        <w:t xml:space="preserve">Basically,  </w:t>
      </w:r>
      <w:r>
        <w:rPr>
          <w:color w:val="231F20"/>
        </w:rPr>
        <w:t>age</w:t>
      </w:r>
      <w:proofErr w:type="gramEnd"/>
      <w:r>
        <w:rPr>
          <w:color w:val="231F20"/>
        </w:rPr>
        <w:t xml:space="preserve"> segmenting can only be useful  as  a  very  general  </w:t>
      </w:r>
      <w:proofErr w:type="spellStart"/>
      <w:r>
        <w:rPr>
          <w:color w:val="231F20"/>
          <w:spacing w:val="-3"/>
        </w:rPr>
        <w:t>indica</w:t>
      </w:r>
      <w:proofErr w:type="spellEnd"/>
      <w:r>
        <w:rPr>
          <w:color w:val="231F20"/>
          <w:spacing w:val="-3"/>
        </w:rPr>
        <w:t xml:space="preserve">-  </w:t>
      </w:r>
      <w:proofErr w:type="spellStart"/>
      <w:r>
        <w:rPr>
          <w:color w:val="231F20"/>
        </w:rPr>
        <w:t>tion</w:t>
      </w:r>
      <w:proofErr w:type="spellEnd"/>
      <w:r>
        <w:rPr>
          <w:color w:val="231F20"/>
        </w:rPr>
        <w:t xml:space="preserve"> of patterns of </w:t>
      </w:r>
      <w:proofErr w:type="spellStart"/>
      <w:r>
        <w:rPr>
          <w:color w:val="231F20"/>
        </w:rPr>
        <w:t>behaviour</w:t>
      </w:r>
      <w:proofErr w:type="spellEnd"/>
      <w:r>
        <w:rPr>
          <w:color w:val="231F20"/>
        </w:rPr>
        <w:t xml:space="preserve">, as not everyone in the same </w:t>
      </w:r>
      <w:r>
        <w:rPr>
          <w:color w:val="231F20"/>
          <w:spacing w:val="-5"/>
        </w:rPr>
        <w:t xml:space="preserve">age  </w:t>
      </w:r>
      <w:r>
        <w:rPr>
          <w:color w:val="231F20"/>
        </w:rPr>
        <w:t xml:space="preserve">band will behave the same way or respond the same way </w:t>
      </w:r>
      <w:r>
        <w:rPr>
          <w:color w:val="231F20"/>
          <w:spacing w:val="-6"/>
        </w:rPr>
        <w:t xml:space="preserve">to </w:t>
      </w:r>
      <w:r>
        <w:rPr>
          <w:color w:val="231F20"/>
        </w:rPr>
        <w:t xml:space="preserve">experiences. Even “geodemographic classifications such </w:t>
      </w:r>
      <w:r>
        <w:rPr>
          <w:color w:val="231F20"/>
          <w:spacing w:val="-8"/>
        </w:rPr>
        <w:t xml:space="preserve">as </w:t>
      </w:r>
      <w:r>
        <w:rPr>
          <w:color w:val="231F20"/>
        </w:rPr>
        <w:t xml:space="preserve">ACORN (a classification of regional neighborhoods), while </w:t>
      </w:r>
      <w:r>
        <w:rPr>
          <w:color w:val="231F20"/>
          <w:spacing w:val="-3"/>
        </w:rPr>
        <w:t xml:space="preserve">useful </w:t>
      </w:r>
      <w:r>
        <w:rPr>
          <w:color w:val="231F20"/>
        </w:rPr>
        <w:t xml:space="preserve">for indicating likely very general patterns of spending </w:t>
      </w:r>
      <w:r>
        <w:rPr>
          <w:color w:val="231F20"/>
          <w:spacing w:val="-3"/>
        </w:rPr>
        <w:t xml:space="preserve">power, </w:t>
      </w:r>
      <w:r>
        <w:rPr>
          <w:color w:val="231F20"/>
        </w:rPr>
        <w:t xml:space="preserve">do not reveal the absurd assumption that everyone…drives the same car, reads the same newspapers, eats the same food and so on” (see </w:t>
      </w:r>
      <w:hyperlink r:id="rId44">
        <w:r>
          <w:rPr>
            <w:color w:val="2F85AB"/>
          </w:rPr>
          <w:t>The Marketing Journal article on market segmentation</w:t>
        </w:r>
      </w:hyperlink>
      <w:r>
        <w:rPr>
          <w:color w:val="231F20"/>
        </w:rPr>
        <w:t>). Demographic and age segmentation are some of the easiest to develop, but they provide limited guidance. In order to success- fully effect change, implementers need to connect deeply</w:t>
      </w:r>
      <w:r>
        <w:rPr>
          <w:color w:val="231F20"/>
          <w:spacing w:val="19"/>
        </w:rPr>
        <w:t xml:space="preserve"> </w:t>
      </w:r>
      <w:r>
        <w:rPr>
          <w:color w:val="231F20"/>
          <w:spacing w:val="-4"/>
        </w:rPr>
        <w:t xml:space="preserve">with </w:t>
      </w:r>
      <w:r>
        <w:rPr>
          <w:color w:val="231F20"/>
        </w:rPr>
        <w:t xml:space="preserve">their audience by looking past </w:t>
      </w:r>
      <w:proofErr w:type="gramStart"/>
      <w:r>
        <w:rPr>
          <w:color w:val="231F20"/>
        </w:rPr>
        <w:t>its  superficial</w:t>
      </w:r>
      <w:proofErr w:type="gramEnd"/>
      <w:r>
        <w:rPr>
          <w:color w:val="231F20"/>
        </w:rPr>
        <w:t xml:space="preserve">  characteristics  </w:t>
      </w:r>
      <w:r>
        <w:rPr>
          <w:color w:val="231F20"/>
          <w:spacing w:val="-7"/>
        </w:rPr>
        <w:t xml:space="preserve">to </w:t>
      </w:r>
      <w:r>
        <w:rPr>
          <w:color w:val="231F20"/>
        </w:rPr>
        <w:t xml:space="preserve">the attitudinal, </w:t>
      </w:r>
      <w:proofErr w:type="spellStart"/>
      <w:r>
        <w:rPr>
          <w:color w:val="231F20"/>
        </w:rPr>
        <w:t>behavioural</w:t>
      </w:r>
      <w:proofErr w:type="spellEnd"/>
      <w:r>
        <w:rPr>
          <w:color w:val="231F20"/>
        </w:rPr>
        <w:t xml:space="preserve">, and contextual factors that </w:t>
      </w:r>
      <w:commentRangeStart w:id="54"/>
      <w:r>
        <w:rPr>
          <w:color w:val="231F20"/>
        </w:rPr>
        <w:t xml:space="preserve">guide </w:t>
      </w:r>
      <w:commentRangeEnd w:id="54"/>
      <w:r w:rsidR="00C32EA3">
        <w:rPr>
          <w:rStyle w:val="CommentReference"/>
        </w:rPr>
        <w:commentReference w:id="54"/>
      </w:r>
      <w:r>
        <w:rPr>
          <w:color w:val="231F20"/>
          <w:spacing w:val="-4"/>
        </w:rPr>
        <w:t xml:space="preserve">its </w:t>
      </w:r>
      <w:r>
        <w:rPr>
          <w:color w:val="231F20"/>
        </w:rPr>
        <w:t xml:space="preserve">members’ decision-making. This does not </w:t>
      </w:r>
      <w:proofErr w:type="gramStart"/>
      <w:r>
        <w:rPr>
          <w:color w:val="231F20"/>
        </w:rPr>
        <w:t>mean  that</w:t>
      </w:r>
      <w:proofErr w:type="gramEnd"/>
      <w:r>
        <w:rPr>
          <w:color w:val="231F20"/>
        </w:rPr>
        <w:t xml:space="preserve">  public health solutions should be fragmented, but rather that</w:t>
      </w:r>
      <w:r>
        <w:rPr>
          <w:color w:val="231F20"/>
          <w:spacing w:val="3"/>
        </w:rPr>
        <w:t xml:space="preserve"> </w:t>
      </w:r>
      <w:r>
        <w:rPr>
          <w:color w:val="231F20"/>
        </w:rPr>
        <w:t>precise</w:t>
      </w:r>
    </w:p>
    <w:p w14:paraId="2C4597FE" w14:textId="77777777" w:rsidR="00691051" w:rsidRDefault="00251D60">
      <w:pPr>
        <w:pStyle w:val="BodyText"/>
        <w:spacing w:before="94" w:line="254" w:lineRule="auto"/>
        <w:ind w:left="113" w:right="131"/>
        <w:jc w:val="both"/>
      </w:pPr>
      <w:r>
        <w:br w:type="column"/>
      </w:r>
      <w:r>
        <w:rPr>
          <w:color w:val="231F20"/>
        </w:rPr>
        <w:t xml:space="preserve">messaging – still framed in the broader context of health goals </w:t>
      </w:r>
      <w:r>
        <w:rPr>
          <w:color w:val="231F20"/>
          <w:spacing w:val="-17"/>
        </w:rPr>
        <w:t xml:space="preserve">– </w:t>
      </w:r>
      <w:proofErr w:type="gramStart"/>
      <w:r>
        <w:rPr>
          <w:color w:val="231F20"/>
        </w:rPr>
        <w:t>can  be</w:t>
      </w:r>
      <w:proofErr w:type="gramEnd"/>
      <w:r>
        <w:rPr>
          <w:color w:val="231F20"/>
        </w:rPr>
        <w:t xml:space="preserve">  developed  for  and  directed  to  audiences  with  whom  it is most likely to resonate</w:t>
      </w:r>
      <w:r>
        <w:rPr>
          <w:color w:val="231F20"/>
          <w:spacing w:val="-1"/>
        </w:rPr>
        <w:t xml:space="preserve"> </w:t>
      </w:r>
      <w:r>
        <w:rPr>
          <w:color w:val="231F20"/>
        </w:rPr>
        <w:t>strongly</w:t>
      </w:r>
      <w:hyperlink w:anchor="_bookmark6" w:history="1">
        <w:r>
          <w:rPr>
            <w:color w:val="2F85AB"/>
            <w:position w:val="6"/>
            <w:sz w:val="10"/>
          </w:rPr>
          <w:t>4</w:t>
        </w:r>
      </w:hyperlink>
      <w:r>
        <w:rPr>
          <w:color w:val="231F20"/>
        </w:rPr>
        <w:t>.</w:t>
      </w:r>
    </w:p>
    <w:p w14:paraId="04E4A725" w14:textId="77777777" w:rsidR="00691051" w:rsidRDefault="00691051">
      <w:pPr>
        <w:pStyle w:val="BodyText"/>
        <w:spacing w:before="2"/>
        <w:rPr>
          <w:sz w:val="20"/>
        </w:rPr>
      </w:pPr>
    </w:p>
    <w:p w14:paraId="52ECEEF0" w14:textId="77777777" w:rsidR="00691051" w:rsidRDefault="00251D60">
      <w:pPr>
        <w:pStyle w:val="Heading1"/>
        <w:jc w:val="both"/>
      </w:pPr>
      <w:r>
        <w:rPr>
          <w:color w:val="231F20"/>
        </w:rPr>
        <w:t>Conclusions</w:t>
      </w:r>
    </w:p>
    <w:p w14:paraId="66974560" w14:textId="77777777" w:rsidR="00691051" w:rsidRDefault="00251D60">
      <w:pPr>
        <w:pStyle w:val="BodyText"/>
        <w:spacing w:before="11" w:line="254" w:lineRule="auto"/>
        <w:ind w:left="113" w:right="131"/>
        <w:jc w:val="both"/>
      </w:pPr>
      <w:r>
        <w:rPr>
          <w:color w:val="231F20"/>
        </w:rPr>
        <w:t xml:space="preserve">At this stage, it is not yet possible to definitively conclude that </w:t>
      </w:r>
      <w:commentRangeStart w:id="55"/>
      <w:r>
        <w:rPr>
          <w:color w:val="231F20"/>
        </w:rPr>
        <w:t xml:space="preserve">market segmentation </w:t>
      </w:r>
      <w:commentRangeEnd w:id="55"/>
      <w:r w:rsidR="00C32EA3">
        <w:rPr>
          <w:rStyle w:val="CommentReference"/>
        </w:rPr>
        <w:commentReference w:id="55"/>
      </w:r>
      <w:r>
        <w:rPr>
          <w:color w:val="231F20"/>
        </w:rPr>
        <w:t xml:space="preserve">leads to </w:t>
      </w:r>
      <w:proofErr w:type="gramStart"/>
      <w:r>
        <w:rPr>
          <w:color w:val="231F20"/>
        </w:rPr>
        <w:t>measurably  better</w:t>
      </w:r>
      <w:proofErr w:type="gramEnd"/>
      <w:r>
        <w:rPr>
          <w:color w:val="231F20"/>
        </w:rPr>
        <w:t xml:space="preserve">  HIV  </w:t>
      </w:r>
      <w:proofErr w:type="spellStart"/>
      <w:r>
        <w:rPr>
          <w:color w:val="231F20"/>
          <w:spacing w:val="-4"/>
        </w:rPr>
        <w:t>preven</w:t>
      </w:r>
      <w:proofErr w:type="spellEnd"/>
      <w:r>
        <w:rPr>
          <w:color w:val="231F20"/>
          <w:spacing w:val="-4"/>
        </w:rPr>
        <w:t xml:space="preserve">-  </w:t>
      </w:r>
      <w:proofErr w:type="spellStart"/>
      <w:r>
        <w:rPr>
          <w:color w:val="231F20"/>
        </w:rPr>
        <w:t>tion</w:t>
      </w:r>
      <w:proofErr w:type="spellEnd"/>
      <w:r>
        <w:rPr>
          <w:color w:val="231F20"/>
        </w:rPr>
        <w:t xml:space="preserve"> results, but it </w:t>
      </w:r>
      <w:r>
        <w:rPr>
          <w:i/>
          <w:color w:val="231F20"/>
        </w:rPr>
        <w:t xml:space="preserve">can </w:t>
      </w:r>
      <w:r>
        <w:rPr>
          <w:color w:val="231F20"/>
        </w:rPr>
        <w:t xml:space="preserve">be asserted that market segmentation </w:t>
      </w:r>
      <w:r>
        <w:rPr>
          <w:color w:val="231F20"/>
          <w:spacing w:val="-3"/>
        </w:rPr>
        <w:t xml:space="preserve">leads </w:t>
      </w:r>
      <w:r>
        <w:rPr>
          <w:color w:val="231F20"/>
        </w:rPr>
        <w:t xml:space="preserve">to </w:t>
      </w:r>
      <w:commentRangeStart w:id="56"/>
      <w:r>
        <w:rPr>
          <w:i/>
          <w:color w:val="231F20"/>
        </w:rPr>
        <w:t xml:space="preserve">interventions </w:t>
      </w:r>
      <w:commentRangeEnd w:id="56"/>
      <w:r w:rsidR="00C32EA3">
        <w:rPr>
          <w:rStyle w:val="CommentReference"/>
        </w:rPr>
        <w:commentReference w:id="56"/>
      </w:r>
      <w:r>
        <w:rPr>
          <w:color w:val="231F20"/>
        </w:rPr>
        <w:t xml:space="preserve">with measurably better HIV prevention results. The literature present ample evidence for the value of </w:t>
      </w:r>
      <w:commentRangeStart w:id="57"/>
      <w:r>
        <w:rPr>
          <w:color w:val="231F20"/>
          <w:spacing w:val="-4"/>
        </w:rPr>
        <w:t xml:space="preserve">market </w:t>
      </w:r>
      <w:r>
        <w:rPr>
          <w:color w:val="231F20"/>
        </w:rPr>
        <w:t>segmentation</w:t>
      </w:r>
      <w:commentRangeEnd w:id="57"/>
      <w:r w:rsidR="00C32EA3">
        <w:rPr>
          <w:rStyle w:val="CommentReference"/>
        </w:rPr>
        <w:commentReference w:id="57"/>
      </w:r>
      <w:r>
        <w:rPr>
          <w:color w:val="231F20"/>
        </w:rPr>
        <w:t xml:space="preserve"> as a component of demand creation for </w:t>
      </w:r>
      <w:r>
        <w:rPr>
          <w:color w:val="231F20"/>
          <w:spacing w:val="-5"/>
        </w:rPr>
        <w:t xml:space="preserve">HIV </w:t>
      </w:r>
      <w:r>
        <w:rPr>
          <w:color w:val="231F20"/>
        </w:rPr>
        <w:t xml:space="preserve">prevention interventions, including VMMC and, more recently, oral </w:t>
      </w:r>
      <w:proofErr w:type="spellStart"/>
      <w:r>
        <w:rPr>
          <w:color w:val="231F20"/>
          <w:spacing w:val="-4"/>
        </w:rPr>
        <w:t>PrEP.</w:t>
      </w:r>
      <w:proofErr w:type="spellEnd"/>
      <w:r>
        <w:rPr>
          <w:color w:val="231F20"/>
          <w:spacing w:val="-4"/>
        </w:rPr>
        <w:t xml:space="preserve"> </w:t>
      </w:r>
      <w:r>
        <w:rPr>
          <w:color w:val="231F20"/>
        </w:rPr>
        <w:t xml:space="preserve">While traditional applications of market segmentation in healthcare, such as age and geography, remain useful as </w:t>
      </w:r>
      <w:r>
        <w:rPr>
          <w:color w:val="231F20"/>
          <w:spacing w:val="-4"/>
        </w:rPr>
        <w:t xml:space="preserve">com- </w:t>
      </w:r>
      <w:proofErr w:type="spellStart"/>
      <w:r>
        <w:rPr>
          <w:color w:val="231F20"/>
        </w:rPr>
        <w:t>ponents</w:t>
      </w:r>
      <w:proofErr w:type="spellEnd"/>
      <w:r>
        <w:rPr>
          <w:color w:val="231F20"/>
        </w:rPr>
        <w:t xml:space="preserve"> of more nuanced population stratifications, </w:t>
      </w:r>
      <w:commentRangeStart w:id="58"/>
      <w:proofErr w:type="spellStart"/>
      <w:r>
        <w:rPr>
          <w:color w:val="231F20"/>
        </w:rPr>
        <w:t>behavioural</w:t>
      </w:r>
      <w:proofErr w:type="spellEnd"/>
      <w:r>
        <w:rPr>
          <w:color w:val="231F20"/>
        </w:rPr>
        <w:t>- psychographic</w:t>
      </w:r>
      <w:commentRangeEnd w:id="58"/>
      <w:r w:rsidR="0033742E">
        <w:rPr>
          <w:rStyle w:val="CommentReference"/>
        </w:rPr>
        <w:commentReference w:id="58"/>
      </w:r>
      <w:r>
        <w:rPr>
          <w:color w:val="231F20"/>
        </w:rPr>
        <w:t xml:space="preserve"> segmentation presents the greatest potential </w:t>
      </w:r>
      <w:r>
        <w:rPr>
          <w:color w:val="231F20"/>
          <w:spacing w:val="-5"/>
        </w:rPr>
        <w:t xml:space="preserve">for </w:t>
      </w:r>
      <w:r>
        <w:rPr>
          <w:color w:val="231F20"/>
        </w:rPr>
        <w:t xml:space="preserve">efficacy in uptake of HIV </w:t>
      </w:r>
      <w:proofErr w:type="gramStart"/>
      <w:r>
        <w:rPr>
          <w:color w:val="231F20"/>
        </w:rPr>
        <w:t>prevention  measures</w:t>
      </w:r>
      <w:proofErr w:type="gramEnd"/>
      <w:r>
        <w:rPr>
          <w:color w:val="231F20"/>
        </w:rPr>
        <w:t xml:space="preserve">,  both  </w:t>
      </w:r>
      <w:r>
        <w:rPr>
          <w:color w:val="231F20"/>
          <w:spacing w:val="-3"/>
        </w:rPr>
        <w:t xml:space="preserve">broadly  </w:t>
      </w:r>
      <w:r>
        <w:rPr>
          <w:color w:val="231F20"/>
        </w:rPr>
        <w:t xml:space="preserve">and in the case of VMMC specifically. In a later article, also for the Harvard Business </w:t>
      </w:r>
      <w:r>
        <w:rPr>
          <w:color w:val="231F20"/>
          <w:spacing w:val="-4"/>
        </w:rPr>
        <w:t xml:space="preserve">Review, </w:t>
      </w:r>
      <w:proofErr w:type="spellStart"/>
      <w:r>
        <w:rPr>
          <w:color w:val="231F20"/>
          <w:spacing w:val="-3"/>
        </w:rPr>
        <w:t>Yankelovich</w:t>
      </w:r>
      <w:proofErr w:type="spellEnd"/>
      <w:r>
        <w:rPr>
          <w:color w:val="231F20"/>
          <w:spacing w:val="-3"/>
        </w:rPr>
        <w:t xml:space="preserve"> </w:t>
      </w:r>
      <w:r>
        <w:rPr>
          <w:color w:val="231F20"/>
        </w:rPr>
        <w:t xml:space="preserve">and Meer write that “non-demographic segmentation began more than 40 years </w:t>
      </w:r>
      <w:r>
        <w:rPr>
          <w:color w:val="231F20"/>
          <w:spacing w:val="-4"/>
        </w:rPr>
        <w:t xml:space="preserve">ago  </w:t>
      </w:r>
      <w:r>
        <w:rPr>
          <w:color w:val="231F20"/>
          <w:spacing w:val="37"/>
        </w:rPr>
        <w:t xml:space="preserve"> </w:t>
      </w:r>
      <w:r>
        <w:rPr>
          <w:color w:val="231F20"/>
        </w:rPr>
        <w:t xml:space="preserve">as a way to focus on the differences amongst customers </w:t>
      </w:r>
      <w:proofErr w:type="gramStart"/>
      <w:r>
        <w:rPr>
          <w:color w:val="231F20"/>
        </w:rPr>
        <w:t>that  matter</w:t>
      </w:r>
      <w:proofErr w:type="gramEnd"/>
      <w:r>
        <w:rPr>
          <w:color w:val="231F20"/>
        </w:rPr>
        <w:t xml:space="preserve"> most strategically”</w:t>
      </w:r>
      <w:hyperlink w:anchor="_bookmark22" w:history="1">
        <w:r>
          <w:rPr>
            <w:color w:val="2F85AB"/>
            <w:position w:val="6"/>
            <w:sz w:val="10"/>
          </w:rPr>
          <w:t>37</w:t>
        </w:r>
      </w:hyperlink>
      <w:r>
        <w:rPr>
          <w:color w:val="231F20"/>
        </w:rPr>
        <w:t xml:space="preserve">. </w:t>
      </w:r>
      <w:commentRangeStart w:id="59"/>
      <w:r>
        <w:rPr>
          <w:color w:val="231F20"/>
        </w:rPr>
        <w:t xml:space="preserve">Ultimately, what the public </w:t>
      </w:r>
      <w:r>
        <w:rPr>
          <w:color w:val="231F20"/>
          <w:spacing w:val="-3"/>
        </w:rPr>
        <w:t xml:space="preserve">health </w:t>
      </w:r>
      <w:r>
        <w:rPr>
          <w:color w:val="231F20"/>
        </w:rPr>
        <w:t xml:space="preserve">sphere needs is a shift: from considering possible users of </w:t>
      </w:r>
      <w:r>
        <w:rPr>
          <w:color w:val="231F20"/>
          <w:spacing w:val="-6"/>
        </w:rPr>
        <w:t xml:space="preserve">its </w:t>
      </w:r>
      <w:r>
        <w:rPr>
          <w:color w:val="231F20"/>
        </w:rPr>
        <w:t xml:space="preserve">products as a single group with the same desires and </w:t>
      </w:r>
      <w:proofErr w:type="spellStart"/>
      <w:r>
        <w:rPr>
          <w:color w:val="231F20"/>
          <w:spacing w:val="-3"/>
        </w:rPr>
        <w:t>behaviours</w:t>
      </w:r>
      <w:proofErr w:type="spellEnd"/>
      <w:r>
        <w:rPr>
          <w:color w:val="231F20"/>
          <w:spacing w:val="-3"/>
        </w:rPr>
        <w:t xml:space="preserve"> </w:t>
      </w:r>
      <w:r>
        <w:rPr>
          <w:color w:val="231F20"/>
        </w:rPr>
        <w:t>based on age or location to seeing them as multidimensional consumers with individual preferences and</w:t>
      </w:r>
      <w:r>
        <w:rPr>
          <w:color w:val="231F20"/>
          <w:spacing w:val="-1"/>
        </w:rPr>
        <w:t xml:space="preserve"> </w:t>
      </w:r>
      <w:r>
        <w:rPr>
          <w:color w:val="231F20"/>
        </w:rPr>
        <w:t>needs.</w:t>
      </w:r>
      <w:commentRangeEnd w:id="59"/>
      <w:r w:rsidR="00C32EA3">
        <w:rPr>
          <w:rStyle w:val="CommentReference"/>
        </w:rPr>
        <w:commentReference w:id="59"/>
      </w:r>
    </w:p>
    <w:p w14:paraId="544D6C0F" w14:textId="77777777" w:rsidR="00691051" w:rsidRDefault="00691051">
      <w:pPr>
        <w:pStyle w:val="BodyText"/>
        <w:spacing w:before="1"/>
        <w:rPr>
          <w:sz w:val="21"/>
        </w:rPr>
      </w:pPr>
    </w:p>
    <w:p w14:paraId="393762C7" w14:textId="77777777" w:rsidR="00691051" w:rsidRDefault="00251D60">
      <w:pPr>
        <w:pStyle w:val="Heading1"/>
        <w:jc w:val="both"/>
      </w:pPr>
      <w:r>
        <w:rPr>
          <w:color w:val="231F20"/>
        </w:rPr>
        <w:t>Data availability</w:t>
      </w:r>
    </w:p>
    <w:p w14:paraId="1CD53247" w14:textId="77777777" w:rsidR="00691051" w:rsidRDefault="00251D60">
      <w:pPr>
        <w:spacing w:before="12" w:line="254" w:lineRule="auto"/>
        <w:ind w:left="113" w:right="132"/>
        <w:jc w:val="both"/>
        <w:rPr>
          <w:i/>
          <w:sz w:val="18"/>
        </w:rPr>
      </w:pPr>
      <w:r>
        <w:rPr>
          <w:i/>
          <w:color w:val="231F20"/>
          <w:sz w:val="18"/>
        </w:rPr>
        <w:t>All data underlying the results are available as part of the article and no additional source data are required</w:t>
      </w:r>
    </w:p>
    <w:p w14:paraId="39F69A4C" w14:textId="77777777" w:rsidR="00691051" w:rsidRDefault="00251D60">
      <w:pPr>
        <w:pStyle w:val="BodyText"/>
        <w:rPr>
          <w:i/>
          <w:sz w:val="23"/>
        </w:rPr>
      </w:pPr>
      <w:r>
        <w:pict w14:anchorId="47DAAFAF">
          <v:line id="_x0000_s1027" style="position:absolute;z-index:-251656704;mso-wrap-distance-left:0;mso-wrap-distance-right:0;mso-position-horizontal-relative:page" from="314.65pt,15.35pt" to="555.6pt,15.35pt" strokecolor="#231f20" strokeweight=".25pt">
            <w10:wrap type="topAndBottom" anchorx="page"/>
          </v:line>
        </w:pict>
      </w:r>
    </w:p>
    <w:p w14:paraId="448A1A8B" w14:textId="77777777" w:rsidR="00691051" w:rsidRDefault="00251D60">
      <w:pPr>
        <w:pStyle w:val="BodyText"/>
        <w:spacing w:before="142"/>
        <w:ind w:left="113"/>
        <w:jc w:val="both"/>
        <w:rPr>
          <w:rFonts w:ascii="Arial"/>
        </w:rPr>
      </w:pPr>
      <w:r>
        <w:rPr>
          <w:rFonts w:ascii="Arial"/>
          <w:color w:val="231F20"/>
        </w:rPr>
        <w:t>Grant information</w:t>
      </w:r>
    </w:p>
    <w:p w14:paraId="01292489" w14:textId="77777777" w:rsidR="00691051" w:rsidRDefault="00251D60">
      <w:pPr>
        <w:pStyle w:val="BodyText"/>
        <w:spacing w:before="13" w:line="254" w:lineRule="auto"/>
        <w:ind w:left="113" w:right="131"/>
        <w:jc w:val="both"/>
      </w:pPr>
      <w:r>
        <w:rPr>
          <w:color w:val="231F20"/>
        </w:rPr>
        <w:t>This work is supported by the Bill and Melinda Gates Foundation [OPP1161329].</w:t>
      </w:r>
    </w:p>
    <w:p w14:paraId="226B4DAD" w14:textId="77777777" w:rsidR="00691051" w:rsidRDefault="00691051">
      <w:pPr>
        <w:pStyle w:val="BodyText"/>
        <w:rPr>
          <w:sz w:val="21"/>
        </w:rPr>
      </w:pPr>
    </w:p>
    <w:p w14:paraId="098F9847" w14:textId="77777777" w:rsidR="00691051" w:rsidRDefault="00251D60">
      <w:pPr>
        <w:pStyle w:val="BodyText"/>
        <w:spacing w:line="254" w:lineRule="auto"/>
        <w:ind w:left="113" w:right="131"/>
        <w:jc w:val="both"/>
      </w:pPr>
      <w:r>
        <w:rPr>
          <w:color w:val="231F20"/>
        </w:rPr>
        <w:t xml:space="preserve">The AIDS </w:t>
      </w:r>
      <w:r>
        <w:rPr>
          <w:color w:val="231F20"/>
          <w:spacing w:val="-3"/>
        </w:rPr>
        <w:t xml:space="preserve">Vaccine </w:t>
      </w:r>
      <w:r>
        <w:rPr>
          <w:color w:val="231F20"/>
        </w:rPr>
        <w:t xml:space="preserve">Advocacy Coalition’s </w:t>
      </w:r>
      <w:r>
        <w:rPr>
          <w:color w:val="231F20"/>
          <w:spacing w:val="-10"/>
        </w:rPr>
        <w:t xml:space="preserve">(AVAC) </w:t>
      </w:r>
      <w:r>
        <w:rPr>
          <w:color w:val="231F20"/>
        </w:rPr>
        <w:t xml:space="preserve">product </w:t>
      </w:r>
      <w:r>
        <w:rPr>
          <w:color w:val="231F20"/>
          <w:spacing w:val="-3"/>
        </w:rPr>
        <w:t xml:space="preserve">intro- </w:t>
      </w:r>
      <w:r>
        <w:rPr>
          <w:color w:val="231F20"/>
        </w:rPr>
        <w:t xml:space="preserve">duction and access efforts </w:t>
      </w:r>
      <w:proofErr w:type="gramStart"/>
      <w:r>
        <w:rPr>
          <w:color w:val="231F20"/>
        </w:rPr>
        <w:t>are  supported</w:t>
      </w:r>
      <w:proofErr w:type="gramEnd"/>
      <w:r>
        <w:rPr>
          <w:color w:val="231F20"/>
        </w:rPr>
        <w:t xml:space="preserve">  through  grants  from  the Bill and Melinda Gates Foundation, via the HIV Prevention Market Manager grant agreement [OPP1135316], and by </w:t>
      </w:r>
      <w:r>
        <w:rPr>
          <w:color w:val="231F20"/>
          <w:spacing w:val="-6"/>
        </w:rPr>
        <w:t xml:space="preserve">the </w:t>
      </w:r>
      <w:r>
        <w:rPr>
          <w:color w:val="231F20"/>
        </w:rPr>
        <w:t xml:space="preserve">generous support of the American people through the U.S. </w:t>
      </w:r>
      <w:proofErr w:type="spellStart"/>
      <w:r>
        <w:rPr>
          <w:color w:val="231F20"/>
          <w:spacing w:val="-3"/>
        </w:rPr>
        <w:t>Presi</w:t>
      </w:r>
      <w:proofErr w:type="spellEnd"/>
      <w:r>
        <w:rPr>
          <w:color w:val="231F20"/>
          <w:spacing w:val="-3"/>
        </w:rPr>
        <w:t xml:space="preserve">- </w:t>
      </w:r>
      <w:r>
        <w:rPr>
          <w:color w:val="231F20"/>
        </w:rPr>
        <w:t>dent’s</w:t>
      </w:r>
      <w:r>
        <w:rPr>
          <w:color w:val="231F20"/>
          <w:spacing w:val="24"/>
        </w:rPr>
        <w:t xml:space="preserve"> </w:t>
      </w:r>
      <w:r>
        <w:rPr>
          <w:color w:val="231F20"/>
        </w:rPr>
        <w:t>Emergency</w:t>
      </w:r>
      <w:r>
        <w:rPr>
          <w:color w:val="231F20"/>
          <w:spacing w:val="24"/>
        </w:rPr>
        <w:t xml:space="preserve"> </w:t>
      </w:r>
      <w:r>
        <w:rPr>
          <w:color w:val="231F20"/>
        </w:rPr>
        <w:t>Plan</w:t>
      </w:r>
      <w:r>
        <w:rPr>
          <w:color w:val="231F20"/>
          <w:spacing w:val="24"/>
        </w:rPr>
        <w:t xml:space="preserve"> </w:t>
      </w:r>
      <w:r>
        <w:rPr>
          <w:color w:val="231F20"/>
        </w:rPr>
        <w:t>for</w:t>
      </w:r>
      <w:r>
        <w:rPr>
          <w:color w:val="231F20"/>
          <w:spacing w:val="15"/>
        </w:rPr>
        <w:t xml:space="preserve"> </w:t>
      </w:r>
      <w:r>
        <w:rPr>
          <w:color w:val="231F20"/>
        </w:rPr>
        <w:t>AIDS</w:t>
      </w:r>
      <w:r>
        <w:rPr>
          <w:color w:val="231F20"/>
          <w:spacing w:val="24"/>
        </w:rPr>
        <w:t xml:space="preserve"> </w:t>
      </w:r>
      <w:r>
        <w:rPr>
          <w:color w:val="231F20"/>
        </w:rPr>
        <w:t>Relief</w:t>
      </w:r>
      <w:r>
        <w:rPr>
          <w:color w:val="231F20"/>
          <w:spacing w:val="24"/>
        </w:rPr>
        <w:t xml:space="preserve"> </w:t>
      </w:r>
      <w:r>
        <w:rPr>
          <w:color w:val="231F20"/>
        </w:rPr>
        <w:t>(PEPFAR)</w:t>
      </w:r>
      <w:r>
        <w:rPr>
          <w:color w:val="231F20"/>
          <w:spacing w:val="24"/>
        </w:rPr>
        <w:t xml:space="preserve"> </w:t>
      </w:r>
      <w:r>
        <w:rPr>
          <w:color w:val="231F20"/>
        </w:rPr>
        <w:t>and</w:t>
      </w:r>
      <w:r>
        <w:rPr>
          <w:color w:val="231F20"/>
          <w:spacing w:val="24"/>
        </w:rPr>
        <w:t xml:space="preserve"> </w:t>
      </w:r>
      <w:r>
        <w:rPr>
          <w:color w:val="231F20"/>
        </w:rPr>
        <w:t>the</w:t>
      </w:r>
    </w:p>
    <w:p w14:paraId="64D1A422" w14:textId="77777777" w:rsidR="00691051" w:rsidRDefault="00251D60">
      <w:pPr>
        <w:pStyle w:val="BodyText"/>
        <w:spacing w:before="4" w:line="254" w:lineRule="auto"/>
        <w:ind w:left="113" w:right="131"/>
        <w:jc w:val="both"/>
      </w:pPr>
      <w:r>
        <w:rPr>
          <w:color w:val="231F20"/>
        </w:rPr>
        <w:t xml:space="preserve">U.S. Agency for International Development (USAID), via </w:t>
      </w:r>
      <w:r>
        <w:rPr>
          <w:color w:val="231F20"/>
          <w:spacing w:val="-4"/>
        </w:rPr>
        <w:t xml:space="preserve">the </w:t>
      </w:r>
      <w:r>
        <w:rPr>
          <w:color w:val="231F20"/>
        </w:rPr>
        <w:t xml:space="preserve">OPTIONS Consortium Cooperative Agreement No. </w:t>
      </w:r>
      <w:r>
        <w:rPr>
          <w:color w:val="231F20"/>
          <w:spacing w:val="-3"/>
        </w:rPr>
        <w:t xml:space="preserve">AID-OAA- </w:t>
      </w:r>
      <w:r>
        <w:rPr>
          <w:color w:val="231F20"/>
        </w:rPr>
        <w:t xml:space="preserve">A-15-00035). The content of this article is solely the </w:t>
      </w:r>
      <w:proofErr w:type="spellStart"/>
      <w:r>
        <w:rPr>
          <w:color w:val="231F20"/>
        </w:rPr>
        <w:t>respon</w:t>
      </w:r>
      <w:proofErr w:type="spellEnd"/>
      <w:r>
        <w:rPr>
          <w:color w:val="231F20"/>
        </w:rPr>
        <w:t xml:space="preserve">- </w:t>
      </w:r>
      <w:proofErr w:type="spellStart"/>
      <w:r>
        <w:rPr>
          <w:color w:val="231F20"/>
        </w:rPr>
        <w:t>sibility</w:t>
      </w:r>
      <w:proofErr w:type="spellEnd"/>
      <w:r>
        <w:rPr>
          <w:color w:val="231F20"/>
        </w:rPr>
        <w:t xml:space="preserve"> of the authors and does not necessarily </w:t>
      </w:r>
      <w:proofErr w:type="gramStart"/>
      <w:r>
        <w:rPr>
          <w:color w:val="231F20"/>
        </w:rPr>
        <w:t xml:space="preserve">represent  </w:t>
      </w:r>
      <w:r>
        <w:rPr>
          <w:color w:val="231F20"/>
          <w:spacing w:val="-5"/>
        </w:rPr>
        <w:t>the</w:t>
      </w:r>
      <w:proofErr w:type="gramEnd"/>
      <w:r>
        <w:rPr>
          <w:color w:val="231F20"/>
          <w:spacing w:val="-5"/>
        </w:rPr>
        <w:t xml:space="preserve">  </w:t>
      </w:r>
      <w:r>
        <w:rPr>
          <w:color w:val="231F20"/>
        </w:rPr>
        <w:t xml:space="preserve">views of the Gates Foundation, PEPFAR, USAID, or the </w:t>
      </w:r>
      <w:r>
        <w:rPr>
          <w:color w:val="231F20"/>
          <w:spacing w:val="-3"/>
        </w:rPr>
        <w:t xml:space="preserve">United </w:t>
      </w:r>
      <w:r>
        <w:rPr>
          <w:color w:val="231F20"/>
        </w:rPr>
        <w:t>States</w:t>
      </w:r>
      <w:r>
        <w:rPr>
          <w:color w:val="231F20"/>
          <w:spacing w:val="-1"/>
        </w:rPr>
        <w:t xml:space="preserve"> </w:t>
      </w:r>
      <w:r>
        <w:rPr>
          <w:color w:val="231F20"/>
        </w:rPr>
        <w:t>Government.</w:t>
      </w:r>
    </w:p>
    <w:p w14:paraId="5992A7B8" w14:textId="77777777" w:rsidR="00691051" w:rsidRDefault="00691051">
      <w:pPr>
        <w:pStyle w:val="BodyText"/>
        <w:spacing w:before="5"/>
        <w:rPr>
          <w:sz w:val="19"/>
        </w:rPr>
      </w:pPr>
    </w:p>
    <w:p w14:paraId="6A392DA2" w14:textId="77777777" w:rsidR="00691051" w:rsidRDefault="00251D60">
      <w:pPr>
        <w:spacing w:line="254" w:lineRule="auto"/>
        <w:ind w:left="113" w:right="132"/>
        <w:jc w:val="both"/>
        <w:rPr>
          <w:i/>
          <w:sz w:val="18"/>
        </w:rPr>
      </w:pPr>
      <w:r>
        <w:rPr>
          <w:i/>
          <w:color w:val="231F20"/>
          <w:sz w:val="18"/>
        </w:rPr>
        <w:t>The funders had no role in study design, data collection and analysis, decision to publish, or preparation of the manuscript.</w:t>
      </w:r>
    </w:p>
    <w:p w14:paraId="2E98A05B" w14:textId="77777777" w:rsidR="00691051" w:rsidRDefault="00691051">
      <w:pPr>
        <w:pStyle w:val="BodyText"/>
        <w:spacing w:before="10"/>
        <w:rPr>
          <w:i/>
          <w:sz w:val="20"/>
        </w:rPr>
      </w:pPr>
    </w:p>
    <w:p w14:paraId="304C8A3E" w14:textId="77777777" w:rsidR="00691051" w:rsidRDefault="00251D60">
      <w:pPr>
        <w:pStyle w:val="BodyText"/>
        <w:ind w:left="113"/>
        <w:jc w:val="both"/>
        <w:rPr>
          <w:rFonts w:ascii="Arial"/>
        </w:rPr>
      </w:pPr>
      <w:r>
        <w:rPr>
          <w:rFonts w:ascii="Arial"/>
          <w:color w:val="231F20"/>
        </w:rPr>
        <w:t>Acknowledgements</w:t>
      </w:r>
    </w:p>
    <w:p w14:paraId="0360356F" w14:textId="77777777" w:rsidR="00691051" w:rsidRDefault="00251D60">
      <w:pPr>
        <w:pStyle w:val="BodyText"/>
        <w:spacing w:before="14" w:line="254" w:lineRule="auto"/>
        <w:ind w:left="113" w:right="131"/>
        <w:jc w:val="both"/>
      </w:pPr>
      <w:r>
        <w:rPr>
          <w:color w:val="231F20"/>
        </w:rPr>
        <w:t xml:space="preserve">Thanks are extended to Jeanne Baron, Mitchell </w:t>
      </w:r>
      <w:proofErr w:type="gramStart"/>
      <w:r>
        <w:rPr>
          <w:color w:val="231F20"/>
          <w:spacing w:val="-3"/>
        </w:rPr>
        <w:t xml:space="preserve">Warren,  </w:t>
      </w:r>
      <w:r>
        <w:rPr>
          <w:color w:val="231F20"/>
          <w:spacing w:val="-5"/>
        </w:rPr>
        <w:t>and</w:t>
      </w:r>
      <w:proofErr w:type="gramEnd"/>
      <w:r>
        <w:rPr>
          <w:color w:val="231F20"/>
          <w:spacing w:val="-5"/>
        </w:rPr>
        <w:t xml:space="preserve">  </w:t>
      </w:r>
      <w:r>
        <w:rPr>
          <w:color w:val="231F20"/>
        </w:rPr>
        <w:t xml:space="preserve">Emily Bass from </w:t>
      </w:r>
      <w:r>
        <w:rPr>
          <w:color w:val="231F20"/>
          <w:spacing w:val="-15"/>
        </w:rPr>
        <w:t xml:space="preserve">AVAC </w:t>
      </w:r>
      <w:r>
        <w:rPr>
          <w:color w:val="231F20"/>
        </w:rPr>
        <w:t>for their assistance with manuscript preparation and helpful comments throughout the process.</w:t>
      </w:r>
    </w:p>
    <w:p w14:paraId="1CEE8CB0" w14:textId="77777777" w:rsidR="00691051" w:rsidRDefault="00691051">
      <w:pPr>
        <w:spacing w:line="254" w:lineRule="auto"/>
        <w:jc w:val="both"/>
        <w:sectPr w:rsidR="00691051">
          <w:type w:val="continuous"/>
          <w:pgSz w:w="12250" w:h="15840"/>
          <w:pgMar w:top="1140" w:right="1000" w:bottom="1140" w:left="1020" w:header="720" w:footer="720" w:gutter="0"/>
          <w:cols w:num="2" w:space="720" w:equalWidth="0">
            <w:col w:w="4974" w:space="185"/>
            <w:col w:w="5071"/>
          </w:cols>
        </w:sectPr>
      </w:pPr>
    </w:p>
    <w:p w14:paraId="0697F99B" w14:textId="77777777" w:rsidR="00691051" w:rsidRDefault="00691051">
      <w:pPr>
        <w:pStyle w:val="BodyText"/>
        <w:spacing w:before="1"/>
        <w:rPr>
          <w:sz w:val="26"/>
        </w:rPr>
      </w:pPr>
    </w:p>
    <w:p w14:paraId="0F4F7598" w14:textId="77777777" w:rsidR="00691051" w:rsidRDefault="00251D60">
      <w:pPr>
        <w:spacing w:before="104"/>
        <w:ind w:left="107"/>
        <w:rPr>
          <w:rFonts w:ascii="Arial"/>
          <w:b/>
          <w:sz w:val="16"/>
        </w:rPr>
      </w:pPr>
      <w:r>
        <w:pict w14:anchorId="2B92A3DE">
          <v:line id="_x0000_s1026" style="position:absolute;left:0;text-align:left;z-index:-251655680;mso-wrap-distance-left:0;mso-wrap-distance-right:0;mso-position-horizontal-relative:page" from="56.35pt,18.5pt" to="555.25pt,18.5pt" strokecolor="#231f20" strokeweight=".25pt">
            <w10:wrap type="topAndBottom" anchorx="page"/>
          </v:line>
        </w:pict>
      </w:r>
      <w:bookmarkStart w:id="61" w:name="_bookmark3"/>
      <w:bookmarkStart w:id="62" w:name="_bookmark4"/>
      <w:bookmarkStart w:id="63" w:name="_bookmark5"/>
      <w:bookmarkStart w:id="64" w:name="_bookmark6"/>
      <w:bookmarkStart w:id="65" w:name="_bookmark7"/>
      <w:bookmarkStart w:id="66" w:name="_bookmark8"/>
      <w:bookmarkStart w:id="67" w:name="_bookmark9"/>
      <w:bookmarkEnd w:id="61"/>
      <w:bookmarkEnd w:id="62"/>
      <w:bookmarkEnd w:id="63"/>
      <w:bookmarkEnd w:id="64"/>
      <w:bookmarkEnd w:id="65"/>
      <w:bookmarkEnd w:id="66"/>
      <w:bookmarkEnd w:id="67"/>
      <w:r>
        <w:rPr>
          <w:rFonts w:ascii="Arial"/>
          <w:b/>
          <w:color w:val="2F85AB"/>
          <w:sz w:val="16"/>
        </w:rPr>
        <w:t>References</w:t>
      </w:r>
    </w:p>
    <w:p w14:paraId="765F0A3A" w14:textId="77777777" w:rsidR="00691051" w:rsidRDefault="00691051">
      <w:pPr>
        <w:pStyle w:val="BodyText"/>
        <w:spacing w:before="2"/>
        <w:rPr>
          <w:rFonts w:ascii="Arial"/>
          <w:b/>
          <w:sz w:val="10"/>
        </w:rPr>
      </w:pPr>
    </w:p>
    <w:p w14:paraId="3718543F" w14:textId="77777777" w:rsidR="00691051" w:rsidRDefault="00691051">
      <w:pPr>
        <w:rPr>
          <w:rFonts w:ascii="Arial"/>
          <w:sz w:val="10"/>
        </w:rPr>
        <w:sectPr w:rsidR="00691051">
          <w:pgSz w:w="12250" w:h="15840"/>
          <w:pgMar w:top="1380" w:right="1000" w:bottom="980" w:left="1020" w:header="696" w:footer="784" w:gutter="0"/>
          <w:cols w:space="720"/>
        </w:sectPr>
      </w:pPr>
    </w:p>
    <w:p w14:paraId="3B64D46C" w14:textId="77777777" w:rsidR="00691051" w:rsidRDefault="00251D60">
      <w:pPr>
        <w:pStyle w:val="ListParagraph"/>
        <w:numPr>
          <w:ilvl w:val="0"/>
          <w:numId w:val="1"/>
        </w:numPr>
        <w:tabs>
          <w:tab w:val="left" w:pos="453"/>
          <w:tab w:val="left" w:pos="455"/>
        </w:tabs>
        <w:spacing w:before="103" w:line="249" w:lineRule="auto"/>
        <w:ind w:right="95"/>
        <w:rPr>
          <w:sz w:val="12"/>
        </w:rPr>
      </w:pPr>
      <w:bookmarkStart w:id="68" w:name="_bookmark10"/>
      <w:bookmarkEnd w:id="68"/>
      <w:r>
        <w:rPr>
          <w:color w:val="231F20"/>
          <w:sz w:val="12"/>
        </w:rPr>
        <w:t xml:space="preserve">Lamb CW, Fair JF, McDaniel C: </w:t>
      </w:r>
      <w:r>
        <w:rPr>
          <w:b/>
          <w:color w:val="231F20"/>
          <w:sz w:val="12"/>
        </w:rPr>
        <w:t xml:space="preserve">Marketing. </w:t>
      </w:r>
      <w:r>
        <w:rPr>
          <w:color w:val="231F20"/>
          <w:sz w:val="12"/>
        </w:rPr>
        <w:t xml:space="preserve">Beijing: Peking University Press. </w:t>
      </w:r>
      <w:r>
        <w:rPr>
          <w:color w:val="231F20"/>
          <w:spacing w:val="-3"/>
          <w:sz w:val="12"/>
        </w:rPr>
        <w:t xml:space="preserve">2003; </w:t>
      </w:r>
      <w:r>
        <w:rPr>
          <w:color w:val="231F20"/>
          <w:sz w:val="12"/>
        </w:rPr>
        <w:t>214.</w:t>
      </w:r>
    </w:p>
    <w:p w14:paraId="2635FD6A" w14:textId="77777777" w:rsidR="00691051" w:rsidRDefault="00251D60">
      <w:pPr>
        <w:pStyle w:val="ListParagraph"/>
        <w:numPr>
          <w:ilvl w:val="0"/>
          <w:numId w:val="1"/>
        </w:numPr>
        <w:tabs>
          <w:tab w:val="left" w:pos="453"/>
          <w:tab w:val="left" w:pos="455"/>
        </w:tabs>
        <w:spacing w:before="41" w:line="249" w:lineRule="auto"/>
        <w:ind w:right="38"/>
        <w:rPr>
          <w:b/>
          <w:sz w:val="12"/>
        </w:rPr>
      </w:pPr>
      <w:bookmarkStart w:id="69" w:name="_bookmark11"/>
      <w:bookmarkEnd w:id="69"/>
      <w:r>
        <w:rPr>
          <w:color w:val="231F20"/>
          <w:sz w:val="12"/>
        </w:rPr>
        <w:t xml:space="preserve">Sgaier SK, Engl E, Kretschmer S: </w:t>
      </w:r>
      <w:r>
        <w:rPr>
          <w:b/>
          <w:color w:val="231F20"/>
          <w:sz w:val="12"/>
        </w:rPr>
        <w:t xml:space="preserve">Time to scale psycho-behavioral </w:t>
      </w:r>
      <w:r>
        <w:rPr>
          <w:b/>
          <w:color w:val="231F20"/>
          <w:spacing w:val="-2"/>
          <w:sz w:val="12"/>
        </w:rPr>
        <w:t xml:space="preserve">segmentation </w:t>
      </w:r>
      <w:r>
        <w:rPr>
          <w:b/>
          <w:color w:val="231F20"/>
          <w:sz w:val="12"/>
        </w:rPr>
        <w:t xml:space="preserve">in global development. </w:t>
      </w:r>
      <w:r>
        <w:rPr>
          <w:i/>
          <w:color w:val="231F20"/>
          <w:sz w:val="12"/>
        </w:rPr>
        <w:t>Stanford Social Innovation Review</w:t>
      </w:r>
      <w:r>
        <w:rPr>
          <w:color w:val="231F20"/>
          <w:sz w:val="12"/>
        </w:rPr>
        <w:t>. 2018; 48–55.</w:t>
      </w:r>
      <w:r>
        <w:rPr>
          <w:color w:val="2F85AB"/>
          <w:sz w:val="12"/>
        </w:rPr>
        <w:t xml:space="preserve"> </w:t>
      </w:r>
      <w:hyperlink r:id="rId45">
        <w:r>
          <w:rPr>
            <w:b/>
            <w:color w:val="2F85AB"/>
            <w:sz w:val="12"/>
          </w:rPr>
          <w:t>Reference</w:t>
        </w:r>
        <w:r>
          <w:rPr>
            <w:b/>
            <w:color w:val="2F85AB"/>
            <w:spacing w:val="-1"/>
            <w:sz w:val="12"/>
          </w:rPr>
          <w:t xml:space="preserve"> </w:t>
        </w:r>
        <w:r>
          <w:rPr>
            <w:b/>
            <w:color w:val="2F85AB"/>
            <w:sz w:val="12"/>
          </w:rPr>
          <w:t>Source</w:t>
        </w:r>
      </w:hyperlink>
    </w:p>
    <w:p w14:paraId="00479E9C" w14:textId="77777777" w:rsidR="00691051" w:rsidRDefault="00251D60">
      <w:pPr>
        <w:pStyle w:val="ListParagraph"/>
        <w:numPr>
          <w:ilvl w:val="0"/>
          <w:numId w:val="1"/>
        </w:numPr>
        <w:tabs>
          <w:tab w:val="left" w:pos="453"/>
          <w:tab w:val="left" w:pos="455"/>
        </w:tabs>
        <w:spacing w:before="42" w:line="249" w:lineRule="auto"/>
        <w:ind w:right="148"/>
        <w:rPr>
          <w:b/>
          <w:sz w:val="12"/>
        </w:rPr>
      </w:pPr>
      <w:r>
        <w:rPr>
          <w:color w:val="231F20"/>
          <w:sz w:val="12"/>
        </w:rPr>
        <w:t xml:space="preserve">Bannon DP: </w:t>
      </w:r>
      <w:r>
        <w:rPr>
          <w:b/>
          <w:color w:val="231F20"/>
          <w:sz w:val="12"/>
        </w:rPr>
        <w:t xml:space="preserve">Marketing segmentation and political marketing. </w:t>
      </w:r>
      <w:r>
        <w:rPr>
          <w:color w:val="231F20"/>
          <w:sz w:val="12"/>
        </w:rPr>
        <w:t xml:space="preserve">Political Studies Association Annual Conference, University of Lincoln, United Kingdom. 2004; </w:t>
      </w:r>
      <w:r>
        <w:rPr>
          <w:color w:val="231F20"/>
          <w:spacing w:val="-5"/>
          <w:sz w:val="12"/>
        </w:rPr>
        <w:t>5–8.</w:t>
      </w:r>
      <w:r>
        <w:rPr>
          <w:color w:val="2F85AB"/>
          <w:spacing w:val="-5"/>
          <w:sz w:val="12"/>
        </w:rPr>
        <w:t xml:space="preserve"> </w:t>
      </w:r>
      <w:hyperlink r:id="rId46">
        <w:r>
          <w:rPr>
            <w:b/>
            <w:color w:val="2F85AB"/>
            <w:sz w:val="12"/>
          </w:rPr>
          <w:t>Reference</w:t>
        </w:r>
        <w:r>
          <w:rPr>
            <w:b/>
            <w:color w:val="2F85AB"/>
            <w:spacing w:val="-1"/>
            <w:sz w:val="12"/>
          </w:rPr>
          <w:t xml:space="preserve"> </w:t>
        </w:r>
        <w:r>
          <w:rPr>
            <w:b/>
            <w:color w:val="2F85AB"/>
            <w:sz w:val="12"/>
          </w:rPr>
          <w:t>Source</w:t>
        </w:r>
      </w:hyperlink>
    </w:p>
    <w:p w14:paraId="569C64A4" w14:textId="77777777" w:rsidR="00691051" w:rsidRDefault="00251D60">
      <w:pPr>
        <w:pStyle w:val="ListParagraph"/>
        <w:numPr>
          <w:ilvl w:val="0"/>
          <w:numId w:val="1"/>
        </w:numPr>
        <w:tabs>
          <w:tab w:val="left" w:pos="453"/>
          <w:tab w:val="left" w:pos="455"/>
        </w:tabs>
        <w:spacing w:before="41" w:line="249" w:lineRule="auto"/>
        <w:ind w:right="66"/>
        <w:rPr>
          <w:sz w:val="12"/>
        </w:rPr>
      </w:pPr>
      <w:r>
        <w:rPr>
          <w:color w:val="231F20"/>
          <w:sz w:val="12"/>
        </w:rPr>
        <w:t xml:space="preserve">Sgaier SK, Baer J, </w:t>
      </w:r>
      <w:proofErr w:type="spellStart"/>
      <w:r>
        <w:rPr>
          <w:color w:val="231F20"/>
          <w:sz w:val="12"/>
        </w:rPr>
        <w:t>Rutz</w:t>
      </w:r>
      <w:proofErr w:type="spellEnd"/>
      <w:r>
        <w:rPr>
          <w:color w:val="231F20"/>
          <w:sz w:val="12"/>
        </w:rPr>
        <w:t xml:space="preserve"> DC, </w:t>
      </w:r>
      <w:r>
        <w:rPr>
          <w:i/>
          <w:color w:val="231F20"/>
          <w:sz w:val="12"/>
        </w:rPr>
        <w:t>et al.</w:t>
      </w:r>
      <w:r>
        <w:rPr>
          <w:color w:val="231F20"/>
          <w:sz w:val="12"/>
        </w:rPr>
        <w:t xml:space="preserve">: </w:t>
      </w:r>
      <w:r>
        <w:rPr>
          <w:b/>
          <w:color w:val="231F20"/>
          <w:spacing w:val="-3"/>
          <w:sz w:val="12"/>
        </w:rPr>
        <w:t xml:space="preserve">Toward </w:t>
      </w:r>
      <w:r>
        <w:rPr>
          <w:b/>
          <w:color w:val="231F20"/>
          <w:sz w:val="12"/>
        </w:rPr>
        <w:t xml:space="preserve">a Systematic Approach to Generating Demand for Voluntary Medical Male Circumcision: Insights and Results </w:t>
      </w:r>
      <w:proofErr w:type="gramStart"/>
      <w:r>
        <w:rPr>
          <w:b/>
          <w:color w:val="231F20"/>
          <w:sz w:val="12"/>
        </w:rPr>
        <w:t>From</w:t>
      </w:r>
      <w:proofErr w:type="gramEnd"/>
      <w:r>
        <w:rPr>
          <w:b/>
          <w:color w:val="231F20"/>
          <w:sz w:val="12"/>
        </w:rPr>
        <w:t xml:space="preserve"> Field Studies. </w:t>
      </w:r>
      <w:r>
        <w:rPr>
          <w:i/>
          <w:color w:val="231F20"/>
          <w:sz w:val="12"/>
        </w:rPr>
        <w:t xml:space="preserve">Glob Health Sci </w:t>
      </w:r>
      <w:proofErr w:type="spellStart"/>
      <w:r>
        <w:rPr>
          <w:i/>
          <w:color w:val="231F20"/>
          <w:sz w:val="12"/>
        </w:rPr>
        <w:t>Pract</w:t>
      </w:r>
      <w:proofErr w:type="spellEnd"/>
      <w:r>
        <w:rPr>
          <w:i/>
          <w:color w:val="231F20"/>
          <w:sz w:val="12"/>
        </w:rPr>
        <w:t xml:space="preserve">. </w:t>
      </w:r>
      <w:r>
        <w:rPr>
          <w:color w:val="231F20"/>
          <w:sz w:val="12"/>
        </w:rPr>
        <w:t xml:space="preserve">2015; </w:t>
      </w:r>
      <w:r>
        <w:rPr>
          <w:b/>
          <w:color w:val="231F20"/>
          <w:sz w:val="12"/>
        </w:rPr>
        <w:t>3</w:t>
      </w:r>
      <w:r>
        <w:rPr>
          <w:color w:val="231F20"/>
          <w:sz w:val="12"/>
        </w:rPr>
        <w:t>(2):</w:t>
      </w:r>
      <w:r>
        <w:rPr>
          <w:color w:val="231F20"/>
          <w:spacing w:val="-1"/>
          <w:sz w:val="12"/>
        </w:rPr>
        <w:t xml:space="preserve"> </w:t>
      </w:r>
      <w:r>
        <w:rPr>
          <w:color w:val="231F20"/>
          <w:sz w:val="12"/>
        </w:rPr>
        <w:t>209–229.</w:t>
      </w:r>
    </w:p>
    <w:p w14:paraId="48CDDA98" w14:textId="77777777" w:rsidR="00691051" w:rsidRDefault="00251D60">
      <w:pPr>
        <w:spacing w:line="178" w:lineRule="exact"/>
        <w:ind w:left="454"/>
        <w:rPr>
          <w:rFonts w:ascii="Arial"/>
          <w:b/>
          <w:sz w:val="12"/>
        </w:rPr>
      </w:pPr>
      <w:hyperlink r:id="rId47">
        <w:r>
          <w:rPr>
            <w:rFonts w:ascii="Arial"/>
            <w:b/>
            <w:color w:val="2F85AB"/>
            <w:sz w:val="12"/>
          </w:rPr>
          <w:t xml:space="preserve">PubMed Abstract </w:t>
        </w:r>
      </w:hyperlink>
      <w:r>
        <w:rPr>
          <w:rFonts w:ascii="Arial"/>
          <w:color w:val="231F20"/>
          <w:position w:val="-2"/>
          <w:sz w:val="16"/>
        </w:rPr>
        <w:t xml:space="preserve">| </w:t>
      </w:r>
      <w:hyperlink r:id="rId48">
        <w:r>
          <w:rPr>
            <w:rFonts w:ascii="Arial"/>
            <w:b/>
            <w:color w:val="2F85AB"/>
            <w:sz w:val="12"/>
          </w:rPr>
          <w:t xml:space="preserve">Publisher Full Text </w:t>
        </w:r>
      </w:hyperlink>
      <w:r>
        <w:rPr>
          <w:rFonts w:ascii="Arial"/>
          <w:color w:val="231F20"/>
          <w:position w:val="-2"/>
          <w:sz w:val="16"/>
        </w:rPr>
        <w:t xml:space="preserve">| </w:t>
      </w:r>
      <w:hyperlink r:id="rId49">
        <w:r>
          <w:rPr>
            <w:rFonts w:ascii="Arial"/>
            <w:b/>
            <w:color w:val="2F85AB"/>
            <w:sz w:val="12"/>
          </w:rPr>
          <w:t>Free Full Text</w:t>
        </w:r>
      </w:hyperlink>
    </w:p>
    <w:p w14:paraId="1C47DA7A" w14:textId="77777777" w:rsidR="00691051" w:rsidRDefault="00251D60">
      <w:pPr>
        <w:pStyle w:val="ListParagraph"/>
        <w:numPr>
          <w:ilvl w:val="0"/>
          <w:numId w:val="1"/>
        </w:numPr>
        <w:tabs>
          <w:tab w:val="left" w:pos="453"/>
          <w:tab w:val="left" w:pos="455"/>
        </w:tabs>
        <w:spacing w:before="8" w:line="249" w:lineRule="auto"/>
        <w:ind w:right="82"/>
        <w:rPr>
          <w:sz w:val="12"/>
        </w:rPr>
      </w:pPr>
      <w:proofErr w:type="spellStart"/>
      <w:r>
        <w:rPr>
          <w:color w:val="231F20"/>
          <w:sz w:val="12"/>
        </w:rPr>
        <w:t>Rimal</w:t>
      </w:r>
      <w:proofErr w:type="spellEnd"/>
      <w:r>
        <w:rPr>
          <w:color w:val="231F20"/>
          <w:sz w:val="12"/>
        </w:rPr>
        <w:t xml:space="preserve"> RN, </w:t>
      </w:r>
      <w:r>
        <w:rPr>
          <w:color w:val="231F20"/>
          <w:spacing w:val="-3"/>
          <w:sz w:val="12"/>
        </w:rPr>
        <w:t xml:space="preserve">Brown </w:t>
      </w:r>
      <w:r>
        <w:rPr>
          <w:color w:val="231F20"/>
          <w:sz w:val="12"/>
        </w:rPr>
        <w:t xml:space="preserve">J, </w:t>
      </w:r>
      <w:r>
        <w:rPr>
          <w:color w:val="231F20"/>
          <w:spacing w:val="-3"/>
          <w:sz w:val="12"/>
        </w:rPr>
        <w:t xml:space="preserve">Mkandawire </w:t>
      </w:r>
      <w:r>
        <w:rPr>
          <w:color w:val="231F20"/>
          <w:sz w:val="12"/>
        </w:rPr>
        <w:t xml:space="preserve">G, </w:t>
      </w:r>
      <w:r>
        <w:rPr>
          <w:i/>
          <w:color w:val="231F20"/>
          <w:sz w:val="12"/>
        </w:rPr>
        <w:t xml:space="preserve">et </w:t>
      </w:r>
      <w:r>
        <w:rPr>
          <w:i/>
          <w:color w:val="231F20"/>
          <w:spacing w:val="-3"/>
          <w:sz w:val="12"/>
        </w:rPr>
        <w:t>al.</w:t>
      </w:r>
      <w:r>
        <w:rPr>
          <w:color w:val="231F20"/>
          <w:spacing w:val="-3"/>
          <w:sz w:val="12"/>
        </w:rPr>
        <w:t xml:space="preserve">: </w:t>
      </w:r>
      <w:r>
        <w:rPr>
          <w:b/>
          <w:color w:val="231F20"/>
          <w:spacing w:val="-3"/>
          <w:sz w:val="12"/>
        </w:rPr>
        <w:t xml:space="preserve">Audience segmentation </w:t>
      </w:r>
      <w:r>
        <w:rPr>
          <w:b/>
          <w:color w:val="231F20"/>
          <w:sz w:val="12"/>
        </w:rPr>
        <w:t xml:space="preserve">as a </w:t>
      </w:r>
      <w:r>
        <w:rPr>
          <w:b/>
          <w:color w:val="231F20"/>
          <w:spacing w:val="-3"/>
          <w:sz w:val="12"/>
        </w:rPr>
        <w:t>social-</w:t>
      </w:r>
      <w:bookmarkStart w:id="70" w:name="_bookmark12"/>
      <w:bookmarkEnd w:id="70"/>
      <w:r>
        <w:rPr>
          <w:b/>
          <w:color w:val="231F20"/>
          <w:spacing w:val="-3"/>
          <w:sz w:val="12"/>
        </w:rPr>
        <w:t xml:space="preserve"> marketing tool </w:t>
      </w:r>
      <w:r>
        <w:rPr>
          <w:b/>
          <w:color w:val="231F20"/>
          <w:sz w:val="12"/>
        </w:rPr>
        <w:t xml:space="preserve">in </w:t>
      </w:r>
      <w:r>
        <w:rPr>
          <w:b/>
          <w:color w:val="231F20"/>
          <w:spacing w:val="-3"/>
          <w:sz w:val="12"/>
        </w:rPr>
        <w:t xml:space="preserve">health promotion: </w:t>
      </w:r>
      <w:r>
        <w:rPr>
          <w:b/>
          <w:color w:val="231F20"/>
          <w:sz w:val="12"/>
        </w:rPr>
        <w:t xml:space="preserve">use of the </w:t>
      </w:r>
      <w:r>
        <w:rPr>
          <w:b/>
          <w:color w:val="231F20"/>
          <w:spacing w:val="-3"/>
          <w:sz w:val="12"/>
        </w:rPr>
        <w:t xml:space="preserve">risk perception attitude framework </w:t>
      </w:r>
      <w:r>
        <w:rPr>
          <w:b/>
          <w:color w:val="231F20"/>
          <w:sz w:val="12"/>
        </w:rPr>
        <w:t>in</w:t>
      </w:r>
      <w:r>
        <w:rPr>
          <w:b/>
          <w:color w:val="231F20"/>
          <w:spacing w:val="-5"/>
          <w:sz w:val="12"/>
        </w:rPr>
        <w:t xml:space="preserve"> </w:t>
      </w:r>
      <w:r>
        <w:rPr>
          <w:b/>
          <w:color w:val="231F20"/>
          <w:sz w:val="12"/>
        </w:rPr>
        <w:t>HIV</w:t>
      </w:r>
      <w:r>
        <w:rPr>
          <w:b/>
          <w:color w:val="231F20"/>
          <w:spacing w:val="-5"/>
          <w:sz w:val="12"/>
        </w:rPr>
        <w:t xml:space="preserve"> </w:t>
      </w:r>
      <w:r>
        <w:rPr>
          <w:b/>
          <w:color w:val="231F20"/>
          <w:spacing w:val="-3"/>
          <w:sz w:val="12"/>
        </w:rPr>
        <w:t>prevention</w:t>
      </w:r>
      <w:r>
        <w:rPr>
          <w:b/>
          <w:color w:val="231F20"/>
          <w:spacing w:val="-5"/>
          <w:sz w:val="12"/>
        </w:rPr>
        <w:t xml:space="preserve"> </w:t>
      </w:r>
      <w:r>
        <w:rPr>
          <w:b/>
          <w:color w:val="231F20"/>
          <w:sz w:val="12"/>
        </w:rPr>
        <w:t>in</w:t>
      </w:r>
      <w:r>
        <w:rPr>
          <w:b/>
          <w:color w:val="231F20"/>
          <w:spacing w:val="-5"/>
          <w:sz w:val="12"/>
        </w:rPr>
        <w:t xml:space="preserve"> </w:t>
      </w:r>
      <w:r>
        <w:rPr>
          <w:b/>
          <w:color w:val="231F20"/>
          <w:spacing w:val="-3"/>
          <w:sz w:val="12"/>
        </w:rPr>
        <w:t>Malawi.</w:t>
      </w:r>
      <w:r>
        <w:rPr>
          <w:b/>
          <w:color w:val="231F20"/>
          <w:spacing w:val="-5"/>
          <w:sz w:val="12"/>
        </w:rPr>
        <w:t xml:space="preserve"> </w:t>
      </w:r>
      <w:r>
        <w:rPr>
          <w:i/>
          <w:color w:val="231F20"/>
          <w:sz w:val="12"/>
        </w:rPr>
        <w:t>Am</w:t>
      </w:r>
      <w:r>
        <w:rPr>
          <w:i/>
          <w:color w:val="231F20"/>
          <w:spacing w:val="-5"/>
          <w:sz w:val="12"/>
        </w:rPr>
        <w:t xml:space="preserve"> </w:t>
      </w:r>
      <w:r>
        <w:rPr>
          <w:i/>
          <w:color w:val="231F20"/>
          <w:sz w:val="12"/>
        </w:rPr>
        <w:t>J</w:t>
      </w:r>
      <w:r>
        <w:rPr>
          <w:i/>
          <w:color w:val="231F20"/>
          <w:spacing w:val="-5"/>
          <w:sz w:val="12"/>
        </w:rPr>
        <w:t xml:space="preserve"> </w:t>
      </w:r>
      <w:r>
        <w:rPr>
          <w:i/>
          <w:color w:val="231F20"/>
          <w:spacing w:val="-3"/>
          <w:sz w:val="12"/>
        </w:rPr>
        <w:t>Public</w:t>
      </w:r>
      <w:r>
        <w:rPr>
          <w:i/>
          <w:color w:val="231F20"/>
          <w:spacing w:val="-5"/>
          <w:sz w:val="12"/>
        </w:rPr>
        <w:t xml:space="preserve"> </w:t>
      </w:r>
      <w:r>
        <w:rPr>
          <w:i/>
          <w:color w:val="231F20"/>
          <w:spacing w:val="-3"/>
          <w:sz w:val="12"/>
        </w:rPr>
        <w:t>Health.</w:t>
      </w:r>
      <w:r>
        <w:rPr>
          <w:i/>
          <w:color w:val="231F20"/>
          <w:spacing w:val="-5"/>
          <w:sz w:val="12"/>
        </w:rPr>
        <w:t xml:space="preserve"> </w:t>
      </w:r>
      <w:r>
        <w:rPr>
          <w:color w:val="231F20"/>
          <w:spacing w:val="-3"/>
          <w:sz w:val="12"/>
        </w:rPr>
        <w:t>2009;</w:t>
      </w:r>
      <w:r>
        <w:rPr>
          <w:color w:val="231F20"/>
          <w:spacing w:val="-5"/>
          <w:sz w:val="12"/>
        </w:rPr>
        <w:t xml:space="preserve"> </w:t>
      </w:r>
      <w:r>
        <w:rPr>
          <w:b/>
          <w:color w:val="231F20"/>
          <w:spacing w:val="-3"/>
          <w:sz w:val="12"/>
        </w:rPr>
        <w:t>99</w:t>
      </w:r>
      <w:r>
        <w:rPr>
          <w:color w:val="231F20"/>
          <w:spacing w:val="-3"/>
          <w:sz w:val="12"/>
        </w:rPr>
        <w:t>(12):</w:t>
      </w:r>
      <w:r>
        <w:rPr>
          <w:color w:val="231F20"/>
          <w:spacing w:val="-5"/>
          <w:sz w:val="12"/>
        </w:rPr>
        <w:t xml:space="preserve"> </w:t>
      </w:r>
      <w:r>
        <w:rPr>
          <w:color w:val="231F20"/>
          <w:spacing w:val="-3"/>
          <w:sz w:val="12"/>
        </w:rPr>
        <w:t>2224–2229.</w:t>
      </w:r>
    </w:p>
    <w:p w14:paraId="0B954B52" w14:textId="77777777" w:rsidR="00691051" w:rsidRDefault="00251D60">
      <w:pPr>
        <w:spacing w:line="178" w:lineRule="exact"/>
        <w:ind w:left="454"/>
        <w:rPr>
          <w:rFonts w:ascii="Arial"/>
          <w:b/>
          <w:sz w:val="12"/>
        </w:rPr>
      </w:pPr>
      <w:hyperlink r:id="rId50">
        <w:r>
          <w:rPr>
            <w:rFonts w:ascii="Arial"/>
            <w:b/>
            <w:color w:val="2F85AB"/>
            <w:sz w:val="12"/>
          </w:rPr>
          <w:t xml:space="preserve">PubMed Abstract </w:t>
        </w:r>
      </w:hyperlink>
      <w:r>
        <w:rPr>
          <w:rFonts w:ascii="Arial"/>
          <w:color w:val="231F20"/>
          <w:position w:val="-2"/>
          <w:sz w:val="16"/>
        </w:rPr>
        <w:t xml:space="preserve">| </w:t>
      </w:r>
      <w:hyperlink r:id="rId51">
        <w:r>
          <w:rPr>
            <w:rFonts w:ascii="Arial"/>
            <w:b/>
            <w:color w:val="2F85AB"/>
            <w:sz w:val="12"/>
          </w:rPr>
          <w:t xml:space="preserve">Publisher Full Text </w:t>
        </w:r>
      </w:hyperlink>
      <w:r>
        <w:rPr>
          <w:rFonts w:ascii="Arial"/>
          <w:color w:val="231F20"/>
          <w:position w:val="-2"/>
          <w:sz w:val="16"/>
        </w:rPr>
        <w:t xml:space="preserve">| </w:t>
      </w:r>
      <w:hyperlink r:id="rId52">
        <w:r>
          <w:rPr>
            <w:rFonts w:ascii="Arial"/>
            <w:b/>
            <w:color w:val="2F85AB"/>
            <w:sz w:val="12"/>
          </w:rPr>
          <w:t>Free Full Text</w:t>
        </w:r>
      </w:hyperlink>
    </w:p>
    <w:p w14:paraId="797749D3" w14:textId="77777777" w:rsidR="00691051" w:rsidRDefault="00251D60">
      <w:pPr>
        <w:pStyle w:val="ListParagraph"/>
        <w:numPr>
          <w:ilvl w:val="0"/>
          <w:numId w:val="1"/>
        </w:numPr>
        <w:tabs>
          <w:tab w:val="left" w:pos="455"/>
        </w:tabs>
        <w:spacing w:before="7" w:line="249" w:lineRule="auto"/>
        <w:ind w:right="125"/>
        <w:jc w:val="both"/>
        <w:rPr>
          <w:sz w:val="12"/>
        </w:rPr>
      </w:pPr>
      <w:proofErr w:type="spellStart"/>
      <w:r>
        <w:rPr>
          <w:color w:val="231F20"/>
          <w:sz w:val="12"/>
        </w:rPr>
        <w:t>Terris-Prestholt</w:t>
      </w:r>
      <w:proofErr w:type="spellEnd"/>
      <w:r>
        <w:rPr>
          <w:color w:val="231F20"/>
          <w:sz w:val="12"/>
        </w:rPr>
        <w:t xml:space="preserve"> F, </w:t>
      </w:r>
      <w:proofErr w:type="spellStart"/>
      <w:r>
        <w:rPr>
          <w:color w:val="231F20"/>
          <w:sz w:val="12"/>
        </w:rPr>
        <w:t>Windmeijer</w:t>
      </w:r>
      <w:proofErr w:type="spellEnd"/>
      <w:r>
        <w:rPr>
          <w:color w:val="231F20"/>
          <w:sz w:val="12"/>
        </w:rPr>
        <w:t xml:space="preserve"> F: </w:t>
      </w:r>
      <w:r>
        <w:rPr>
          <w:b/>
          <w:color w:val="231F20"/>
          <w:sz w:val="12"/>
        </w:rPr>
        <w:t>How to sell a condom? The impact of demand creation tools on male and female condom sales in resource limited</w:t>
      </w:r>
      <w:r>
        <w:rPr>
          <w:b/>
          <w:color w:val="231F20"/>
          <w:spacing w:val="-20"/>
          <w:sz w:val="12"/>
        </w:rPr>
        <w:t xml:space="preserve"> </w:t>
      </w:r>
      <w:r>
        <w:rPr>
          <w:b/>
          <w:color w:val="231F20"/>
          <w:sz w:val="12"/>
        </w:rPr>
        <w:t xml:space="preserve">settings. </w:t>
      </w:r>
      <w:r>
        <w:rPr>
          <w:i/>
          <w:color w:val="231F20"/>
          <w:sz w:val="12"/>
        </w:rPr>
        <w:t xml:space="preserve">J Health Econ. </w:t>
      </w:r>
      <w:r>
        <w:rPr>
          <w:color w:val="231F20"/>
          <w:sz w:val="12"/>
        </w:rPr>
        <w:t xml:space="preserve">2016; </w:t>
      </w:r>
      <w:r>
        <w:rPr>
          <w:b/>
          <w:color w:val="231F20"/>
          <w:sz w:val="12"/>
        </w:rPr>
        <w:t>48</w:t>
      </w:r>
      <w:r>
        <w:rPr>
          <w:color w:val="231F20"/>
          <w:sz w:val="12"/>
        </w:rPr>
        <w:t>:</w:t>
      </w:r>
      <w:r>
        <w:rPr>
          <w:color w:val="231F20"/>
          <w:spacing w:val="-1"/>
          <w:sz w:val="12"/>
        </w:rPr>
        <w:t xml:space="preserve"> </w:t>
      </w:r>
      <w:r>
        <w:rPr>
          <w:color w:val="231F20"/>
          <w:sz w:val="12"/>
        </w:rPr>
        <w:t>107–120.</w:t>
      </w:r>
    </w:p>
    <w:p w14:paraId="705816F7" w14:textId="77777777" w:rsidR="00691051" w:rsidRDefault="00251D60">
      <w:pPr>
        <w:spacing w:line="178" w:lineRule="exact"/>
        <w:ind w:left="454"/>
        <w:rPr>
          <w:rFonts w:ascii="Arial"/>
          <w:b/>
          <w:sz w:val="12"/>
        </w:rPr>
      </w:pPr>
      <w:hyperlink r:id="rId53">
        <w:r>
          <w:rPr>
            <w:rFonts w:ascii="Arial"/>
            <w:b/>
            <w:color w:val="2F85AB"/>
            <w:sz w:val="12"/>
          </w:rPr>
          <w:t xml:space="preserve">PubMed Abstract </w:t>
        </w:r>
      </w:hyperlink>
      <w:r>
        <w:rPr>
          <w:rFonts w:ascii="Arial"/>
          <w:color w:val="231F20"/>
          <w:position w:val="-2"/>
          <w:sz w:val="16"/>
        </w:rPr>
        <w:t xml:space="preserve">| </w:t>
      </w:r>
      <w:hyperlink r:id="rId54">
        <w:r>
          <w:rPr>
            <w:rFonts w:ascii="Arial"/>
            <w:b/>
            <w:color w:val="2F85AB"/>
            <w:sz w:val="12"/>
          </w:rPr>
          <w:t>Publisher Full Text</w:t>
        </w:r>
      </w:hyperlink>
    </w:p>
    <w:p w14:paraId="7E75F08C" w14:textId="77777777" w:rsidR="00691051" w:rsidRDefault="00251D60">
      <w:pPr>
        <w:pStyle w:val="ListParagraph"/>
        <w:numPr>
          <w:ilvl w:val="0"/>
          <w:numId w:val="1"/>
        </w:numPr>
        <w:tabs>
          <w:tab w:val="left" w:pos="453"/>
          <w:tab w:val="left" w:pos="455"/>
        </w:tabs>
        <w:spacing w:before="8" w:line="249" w:lineRule="auto"/>
        <w:ind w:right="315"/>
        <w:rPr>
          <w:sz w:val="12"/>
        </w:rPr>
      </w:pPr>
      <w:r>
        <w:rPr>
          <w:color w:val="231F20"/>
          <w:sz w:val="12"/>
        </w:rPr>
        <w:t xml:space="preserve">USAID market development approaches working group: </w:t>
      </w:r>
      <w:r>
        <w:rPr>
          <w:b/>
          <w:color w:val="231F20"/>
          <w:sz w:val="12"/>
        </w:rPr>
        <w:t xml:space="preserve">Market </w:t>
      </w:r>
      <w:r>
        <w:rPr>
          <w:b/>
          <w:color w:val="231F20"/>
          <w:spacing w:val="-2"/>
          <w:sz w:val="12"/>
        </w:rPr>
        <w:t>segmentation</w:t>
      </w:r>
      <w:bookmarkStart w:id="71" w:name="_bookmark13"/>
      <w:bookmarkEnd w:id="71"/>
      <w:r>
        <w:rPr>
          <w:b/>
          <w:color w:val="231F20"/>
          <w:spacing w:val="-2"/>
          <w:sz w:val="12"/>
        </w:rPr>
        <w:t xml:space="preserve"> </w:t>
      </w:r>
      <w:r>
        <w:rPr>
          <w:b/>
          <w:color w:val="231F20"/>
          <w:sz w:val="12"/>
        </w:rPr>
        <w:t>primer.</w:t>
      </w:r>
      <w:r>
        <w:rPr>
          <w:b/>
          <w:color w:val="231F20"/>
          <w:spacing w:val="-1"/>
          <w:sz w:val="12"/>
        </w:rPr>
        <w:t xml:space="preserve"> </w:t>
      </w:r>
      <w:r>
        <w:rPr>
          <w:color w:val="231F20"/>
          <w:sz w:val="12"/>
        </w:rPr>
        <w:t>2009.</w:t>
      </w:r>
    </w:p>
    <w:p w14:paraId="0D9A1D94" w14:textId="77777777" w:rsidR="00691051" w:rsidRDefault="00251D60">
      <w:pPr>
        <w:spacing w:before="1"/>
        <w:ind w:left="454"/>
        <w:rPr>
          <w:rFonts w:ascii="Arial"/>
          <w:b/>
          <w:sz w:val="12"/>
        </w:rPr>
      </w:pPr>
      <w:hyperlink r:id="rId55">
        <w:r>
          <w:rPr>
            <w:rFonts w:ascii="Arial"/>
            <w:b/>
            <w:color w:val="2F85AB"/>
            <w:sz w:val="12"/>
          </w:rPr>
          <w:t>Reference Source</w:t>
        </w:r>
      </w:hyperlink>
    </w:p>
    <w:p w14:paraId="6C6D6DD6" w14:textId="77777777" w:rsidR="00691051" w:rsidRDefault="00251D60">
      <w:pPr>
        <w:pStyle w:val="ListParagraph"/>
        <w:numPr>
          <w:ilvl w:val="0"/>
          <w:numId w:val="1"/>
        </w:numPr>
        <w:tabs>
          <w:tab w:val="left" w:pos="453"/>
          <w:tab w:val="left" w:pos="455"/>
        </w:tabs>
        <w:spacing w:before="46" w:line="249" w:lineRule="auto"/>
        <w:ind w:right="73"/>
        <w:rPr>
          <w:sz w:val="12"/>
        </w:rPr>
      </w:pPr>
      <w:r>
        <w:rPr>
          <w:color w:val="231F20"/>
          <w:sz w:val="12"/>
        </w:rPr>
        <w:t xml:space="preserve">Sgaier SK, Sharma S, Eletskaya M, </w:t>
      </w:r>
      <w:r>
        <w:rPr>
          <w:i/>
          <w:color w:val="231F20"/>
          <w:sz w:val="12"/>
        </w:rPr>
        <w:t>et al.</w:t>
      </w:r>
      <w:r>
        <w:rPr>
          <w:color w:val="231F20"/>
          <w:sz w:val="12"/>
        </w:rPr>
        <w:t xml:space="preserve">: </w:t>
      </w:r>
      <w:r>
        <w:rPr>
          <w:b/>
          <w:color w:val="231F20"/>
          <w:sz w:val="12"/>
        </w:rPr>
        <w:t>Attitudes and decision-making about early-infant versus early-adolescent male circumcision: Demand-side</w:t>
      </w:r>
      <w:r>
        <w:rPr>
          <w:b/>
          <w:color w:val="231F20"/>
          <w:spacing w:val="-14"/>
          <w:sz w:val="12"/>
        </w:rPr>
        <w:t xml:space="preserve"> </w:t>
      </w:r>
      <w:r>
        <w:rPr>
          <w:b/>
          <w:color w:val="231F20"/>
          <w:sz w:val="12"/>
        </w:rPr>
        <w:t>insights</w:t>
      </w:r>
      <w:bookmarkStart w:id="72" w:name="_bookmark15"/>
      <w:bookmarkEnd w:id="72"/>
      <w:r>
        <w:rPr>
          <w:b/>
          <w:color w:val="231F20"/>
          <w:sz w:val="12"/>
        </w:rPr>
        <w:t xml:space="preserve"> for sustainable HIV prevention strategies in Zambia and Zimbabwe. </w:t>
      </w:r>
      <w:proofErr w:type="spellStart"/>
      <w:r>
        <w:rPr>
          <w:i/>
          <w:color w:val="231F20"/>
          <w:sz w:val="12"/>
        </w:rPr>
        <w:t>PLoS</w:t>
      </w:r>
      <w:proofErr w:type="spellEnd"/>
      <w:r>
        <w:rPr>
          <w:i/>
          <w:color w:val="231F20"/>
          <w:sz w:val="12"/>
        </w:rPr>
        <w:t xml:space="preserve"> </w:t>
      </w:r>
      <w:r>
        <w:rPr>
          <w:i/>
          <w:color w:val="231F20"/>
          <w:spacing w:val="-6"/>
          <w:sz w:val="12"/>
        </w:rPr>
        <w:t>One.</w:t>
      </w:r>
      <w:bookmarkStart w:id="73" w:name="_bookmark14"/>
      <w:bookmarkEnd w:id="73"/>
      <w:r>
        <w:rPr>
          <w:i/>
          <w:color w:val="231F20"/>
          <w:spacing w:val="-6"/>
          <w:sz w:val="12"/>
        </w:rPr>
        <w:t xml:space="preserve"> </w:t>
      </w:r>
      <w:r>
        <w:rPr>
          <w:color w:val="231F20"/>
          <w:sz w:val="12"/>
        </w:rPr>
        <w:t xml:space="preserve">2017; </w:t>
      </w:r>
      <w:r>
        <w:rPr>
          <w:b/>
          <w:color w:val="231F20"/>
          <w:sz w:val="12"/>
        </w:rPr>
        <w:t>12</w:t>
      </w:r>
      <w:r>
        <w:rPr>
          <w:color w:val="231F20"/>
          <w:sz w:val="12"/>
        </w:rPr>
        <w:t>(7): e0181411.</w:t>
      </w:r>
    </w:p>
    <w:p w14:paraId="3D1B97FD" w14:textId="77777777" w:rsidR="00691051" w:rsidRDefault="00251D60">
      <w:pPr>
        <w:spacing w:line="178" w:lineRule="exact"/>
        <w:ind w:left="454"/>
        <w:rPr>
          <w:rFonts w:ascii="Arial"/>
          <w:b/>
          <w:sz w:val="12"/>
        </w:rPr>
      </w:pPr>
      <w:hyperlink r:id="rId56">
        <w:r>
          <w:rPr>
            <w:rFonts w:ascii="Arial"/>
            <w:b/>
            <w:color w:val="2F85AB"/>
            <w:sz w:val="12"/>
          </w:rPr>
          <w:t>PubMed Abstract</w:t>
        </w:r>
        <w:bookmarkStart w:id="74" w:name="_bookmark16"/>
        <w:bookmarkEnd w:id="74"/>
        <w:r>
          <w:rPr>
            <w:rFonts w:ascii="Arial"/>
            <w:b/>
            <w:color w:val="2F85AB"/>
            <w:sz w:val="12"/>
          </w:rPr>
          <w:t xml:space="preserve"> </w:t>
        </w:r>
      </w:hyperlink>
      <w:r>
        <w:rPr>
          <w:rFonts w:ascii="Arial"/>
          <w:color w:val="231F20"/>
          <w:position w:val="-2"/>
          <w:sz w:val="16"/>
        </w:rPr>
        <w:t xml:space="preserve">| </w:t>
      </w:r>
      <w:hyperlink r:id="rId57">
        <w:r>
          <w:rPr>
            <w:rFonts w:ascii="Arial"/>
            <w:b/>
            <w:color w:val="2F85AB"/>
            <w:sz w:val="12"/>
          </w:rPr>
          <w:t xml:space="preserve">Publisher Full Text </w:t>
        </w:r>
      </w:hyperlink>
      <w:r>
        <w:rPr>
          <w:rFonts w:ascii="Arial"/>
          <w:color w:val="231F20"/>
          <w:position w:val="-2"/>
          <w:sz w:val="16"/>
        </w:rPr>
        <w:t xml:space="preserve">| </w:t>
      </w:r>
      <w:hyperlink r:id="rId58">
        <w:r>
          <w:rPr>
            <w:rFonts w:ascii="Arial"/>
            <w:b/>
            <w:color w:val="2F85AB"/>
            <w:sz w:val="12"/>
          </w:rPr>
          <w:t>Free Full Text</w:t>
        </w:r>
      </w:hyperlink>
    </w:p>
    <w:p w14:paraId="66A29874" w14:textId="77777777" w:rsidR="00691051" w:rsidRDefault="00251D60">
      <w:pPr>
        <w:pStyle w:val="ListParagraph"/>
        <w:numPr>
          <w:ilvl w:val="0"/>
          <w:numId w:val="1"/>
        </w:numPr>
        <w:tabs>
          <w:tab w:val="left" w:pos="453"/>
          <w:tab w:val="left" w:pos="455"/>
        </w:tabs>
        <w:spacing w:before="7" w:line="247" w:lineRule="auto"/>
        <w:ind w:right="101"/>
        <w:rPr>
          <w:b/>
          <w:sz w:val="12"/>
        </w:rPr>
      </w:pPr>
      <w:proofErr w:type="spellStart"/>
      <w:r>
        <w:rPr>
          <w:color w:val="231F20"/>
          <w:sz w:val="12"/>
        </w:rPr>
        <w:t>Boyee</w:t>
      </w:r>
      <w:proofErr w:type="spellEnd"/>
      <w:r>
        <w:rPr>
          <w:color w:val="231F20"/>
          <w:sz w:val="12"/>
        </w:rPr>
        <w:t xml:space="preserve"> D, Peacock E, Plotkin M, </w:t>
      </w:r>
      <w:r>
        <w:rPr>
          <w:i/>
          <w:color w:val="231F20"/>
          <w:sz w:val="12"/>
        </w:rPr>
        <w:t>et al.</w:t>
      </w:r>
      <w:r>
        <w:rPr>
          <w:color w:val="231F20"/>
          <w:sz w:val="12"/>
        </w:rPr>
        <w:t xml:space="preserve">: </w:t>
      </w:r>
      <w:r>
        <w:rPr>
          <w:b/>
          <w:color w:val="231F20"/>
          <w:sz w:val="12"/>
        </w:rPr>
        <w:t xml:space="preserve">What Messages are Adolescent </w:t>
      </w:r>
      <w:r>
        <w:rPr>
          <w:b/>
          <w:color w:val="231F20"/>
          <w:spacing w:val="-4"/>
          <w:sz w:val="12"/>
        </w:rPr>
        <w:t>Voluntary</w:t>
      </w:r>
      <w:bookmarkStart w:id="75" w:name="_bookmark17"/>
      <w:bookmarkEnd w:id="75"/>
      <w:r>
        <w:rPr>
          <w:b/>
          <w:color w:val="231F20"/>
          <w:spacing w:val="-4"/>
          <w:sz w:val="12"/>
        </w:rPr>
        <w:t xml:space="preserve"> </w:t>
      </w:r>
      <w:r>
        <w:rPr>
          <w:b/>
          <w:color w:val="231F20"/>
          <w:sz w:val="12"/>
        </w:rPr>
        <w:t xml:space="preserve">Medical Male Circumcision (VMMC) Clients Getting and How? Findings </w:t>
      </w:r>
      <w:proofErr w:type="gramStart"/>
      <w:r>
        <w:rPr>
          <w:b/>
          <w:color w:val="231F20"/>
          <w:sz w:val="12"/>
        </w:rPr>
        <w:t>From</w:t>
      </w:r>
      <w:proofErr w:type="gramEnd"/>
      <w:r>
        <w:rPr>
          <w:b/>
          <w:color w:val="231F20"/>
          <w:sz w:val="12"/>
        </w:rPr>
        <w:t xml:space="preserve"> an Observational Study in Tanzania. </w:t>
      </w:r>
      <w:r>
        <w:rPr>
          <w:i/>
          <w:color w:val="231F20"/>
          <w:sz w:val="12"/>
        </w:rPr>
        <w:t xml:space="preserve">AIDS </w:t>
      </w:r>
      <w:proofErr w:type="spellStart"/>
      <w:r>
        <w:rPr>
          <w:i/>
          <w:color w:val="231F20"/>
          <w:spacing w:val="-3"/>
          <w:sz w:val="12"/>
        </w:rPr>
        <w:t>Behav</w:t>
      </w:r>
      <w:proofErr w:type="spellEnd"/>
      <w:r>
        <w:rPr>
          <w:i/>
          <w:color w:val="231F20"/>
          <w:spacing w:val="-3"/>
          <w:sz w:val="12"/>
        </w:rPr>
        <w:t xml:space="preserve">. </w:t>
      </w:r>
      <w:r>
        <w:rPr>
          <w:color w:val="231F20"/>
          <w:sz w:val="12"/>
        </w:rPr>
        <w:t xml:space="preserve">2017; </w:t>
      </w:r>
      <w:r>
        <w:rPr>
          <w:b/>
          <w:color w:val="231F20"/>
          <w:sz w:val="12"/>
        </w:rPr>
        <w:t>21</w:t>
      </w:r>
      <w:r>
        <w:rPr>
          <w:color w:val="231F20"/>
          <w:sz w:val="12"/>
        </w:rPr>
        <w:t>(5): 1383–1393.</w:t>
      </w:r>
      <w:r>
        <w:rPr>
          <w:color w:val="2F85AB"/>
          <w:sz w:val="12"/>
        </w:rPr>
        <w:t xml:space="preserve"> </w:t>
      </w:r>
      <w:hyperlink r:id="rId59">
        <w:r>
          <w:rPr>
            <w:b/>
            <w:color w:val="2F85AB"/>
            <w:sz w:val="12"/>
          </w:rPr>
          <w:t>PubMed</w:t>
        </w:r>
        <w:r>
          <w:rPr>
            <w:b/>
            <w:color w:val="2F85AB"/>
            <w:spacing w:val="-1"/>
            <w:sz w:val="12"/>
          </w:rPr>
          <w:t xml:space="preserve"> </w:t>
        </w:r>
        <w:r>
          <w:rPr>
            <w:b/>
            <w:color w:val="2F85AB"/>
            <w:sz w:val="12"/>
          </w:rPr>
          <w:t xml:space="preserve">Abstract </w:t>
        </w:r>
      </w:hyperlink>
      <w:r>
        <w:rPr>
          <w:color w:val="231F20"/>
          <w:position w:val="-2"/>
          <w:sz w:val="16"/>
        </w:rPr>
        <w:t>|</w:t>
      </w:r>
      <w:r>
        <w:rPr>
          <w:color w:val="231F20"/>
          <w:spacing w:val="-13"/>
          <w:position w:val="-2"/>
          <w:sz w:val="16"/>
        </w:rPr>
        <w:t xml:space="preserve"> </w:t>
      </w:r>
      <w:hyperlink r:id="rId60">
        <w:r>
          <w:rPr>
            <w:b/>
            <w:color w:val="2F85AB"/>
            <w:sz w:val="12"/>
          </w:rPr>
          <w:t>Publisher Full</w:t>
        </w:r>
        <w:r>
          <w:rPr>
            <w:b/>
            <w:color w:val="2F85AB"/>
            <w:spacing w:val="-12"/>
            <w:sz w:val="12"/>
          </w:rPr>
          <w:t xml:space="preserve"> </w:t>
        </w:r>
        <w:r>
          <w:rPr>
            <w:b/>
            <w:color w:val="2F85AB"/>
            <w:spacing w:val="-3"/>
            <w:sz w:val="12"/>
          </w:rPr>
          <w:t>Text</w:t>
        </w:r>
        <w:r>
          <w:rPr>
            <w:b/>
            <w:color w:val="2F85AB"/>
            <w:spacing w:val="-1"/>
            <w:sz w:val="12"/>
          </w:rPr>
          <w:t xml:space="preserve"> </w:t>
        </w:r>
      </w:hyperlink>
      <w:r>
        <w:rPr>
          <w:color w:val="231F20"/>
          <w:position w:val="-2"/>
          <w:sz w:val="16"/>
        </w:rPr>
        <w:t>|</w:t>
      </w:r>
      <w:r>
        <w:rPr>
          <w:color w:val="231F20"/>
          <w:spacing w:val="-12"/>
          <w:position w:val="-2"/>
          <w:sz w:val="16"/>
        </w:rPr>
        <w:t xml:space="preserve"> </w:t>
      </w:r>
      <w:hyperlink r:id="rId61">
        <w:r>
          <w:rPr>
            <w:b/>
            <w:color w:val="2F85AB"/>
            <w:sz w:val="12"/>
          </w:rPr>
          <w:t>Free Full</w:t>
        </w:r>
        <w:r>
          <w:rPr>
            <w:b/>
            <w:color w:val="2F85AB"/>
            <w:spacing w:val="-12"/>
            <w:sz w:val="12"/>
          </w:rPr>
          <w:t xml:space="preserve"> </w:t>
        </w:r>
        <w:r>
          <w:rPr>
            <w:b/>
            <w:color w:val="2F85AB"/>
            <w:spacing w:val="-3"/>
            <w:sz w:val="12"/>
          </w:rPr>
          <w:t>Text</w:t>
        </w:r>
      </w:hyperlink>
    </w:p>
    <w:p w14:paraId="06BF884A" w14:textId="77777777" w:rsidR="00691051" w:rsidRDefault="00251D60">
      <w:pPr>
        <w:pStyle w:val="ListParagraph"/>
        <w:numPr>
          <w:ilvl w:val="0"/>
          <w:numId w:val="1"/>
        </w:numPr>
        <w:tabs>
          <w:tab w:val="left" w:pos="455"/>
        </w:tabs>
        <w:spacing w:before="0" w:line="249" w:lineRule="auto"/>
        <w:ind w:right="128"/>
        <w:rPr>
          <w:sz w:val="12"/>
        </w:rPr>
      </w:pPr>
      <w:bookmarkStart w:id="76" w:name="_bookmark18"/>
      <w:bookmarkEnd w:id="76"/>
      <w:r>
        <w:rPr>
          <w:color w:val="231F20"/>
          <w:sz w:val="12"/>
        </w:rPr>
        <w:t xml:space="preserve">Chituwo O, </w:t>
      </w:r>
      <w:proofErr w:type="spellStart"/>
      <w:r>
        <w:rPr>
          <w:color w:val="231F20"/>
          <w:sz w:val="12"/>
        </w:rPr>
        <w:t>Aladesanmi</w:t>
      </w:r>
      <w:proofErr w:type="spellEnd"/>
      <w:r>
        <w:rPr>
          <w:color w:val="231F20"/>
          <w:sz w:val="12"/>
        </w:rPr>
        <w:t xml:space="preserve"> L, Hines JZ, </w:t>
      </w:r>
      <w:r>
        <w:rPr>
          <w:i/>
          <w:color w:val="231F20"/>
          <w:sz w:val="12"/>
        </w:rPr>
        <w:t>et al.</w:t>
      </w:r>
      <w:r>
        <w:rPr>
          <w:color w:val="231F20"/>
          <w:sz w:val="12"/>
        </w:rPr>
        <w:t xml:space="preserve">: </w:t>
      </w:r>
      <w:r>
        <w:rPr>
          <w:b/>
          <w:color w:val="231F20"/>
          <w:sz w:val="12"/>
        </w:rPr>
        <w:t xml:space="preserve">The young, the old and the risky: </w:t>
      </w:r>
      <w:r>
        <w:rPr>
          <w:b/>
          <w:color w:val="231F20"/>
          <w:spacing w:val="-5"/>
          <w:sz w:val="12"/>
        </w:rPr>
        <w:t xml:space="preserve">HIV </w:t>
      </w:r>
      <w:r>
        <w:rPr>
          <w:b/>
          <w:color w:val="231F20"/>
          <w:sz w:val="12"/>
        </w:rPr>
        <w:t>risk factors by age among voluntary medical male circumcision clients in</w:t>
      </w:r>
      <w:bookmarkStart w:id="77" w:name="_bookmark19"/>
      <w:bookmarkEnd w:id="77"/>
      <w:r>
        <w:rPr>
          <w:b/>
          <w:color w:val="231F20"/>
          <w:sz w:val="12"/>
        </w:rPr>
        <w:t xml:space="preserve"> Zambia 2017. </w:t>
      </w:r>
      <w:r>
        <w:rPr>
          <w:color w:val="231F20"/>
          <w:sz w:val="12"/>
        </w:rPr>
        <w:t>AIDS 2018 conference abstract list.</w:t>
      </w:r>
      <w:r>
        <w:rPr>
          <w:color w:val="231F20"/>
          <w:spacing w:val="-1"/>
          <w:sz w:val="12"/>
        </w:rPr>
        <w:t xml:space="preserve"> </w:t>
      </w:r>
      <w:r>
        <w:rPr>
          <w:color w:val="231F20"/>
          <w:sz w:val="12"/>
        </w:rPr>
        <w:t>2018.</w:t>
      </w:r>
    </w:p>
    <w:p w14:paraId="7CDC32CE" w14:textId="77777777" w:rsidR="00691051" w:rsidRDefault="00251D60">
      <w:pPr>
        <w:spacing w:before="2"/>
        <w:ind w:left="454"/>
        <w:rPr>
          <w:rFonts w:ascii="Arial"/>
          <w:b/>
          <w:sz w:val="12"/>
        </w:rPr>
      </w:pPr>
      <w:hyperlink r:id="rId62">
        <w:r>
          <w:rPr>
            <w:rFonts w:ascii="Arial"/>
            <w:b/>
            <w:color w:val="2F85AB"/>
            <w:sz w:val="12"/>
          </w:rPr>
          <w:t>Reference Source</w:t>
        </w:r>
      </w:hyperlink>
    </w:p>
    <w:p w14:paraId="26960452" w14:textId="77777777" w:rsidR="00691051" w:rsidRDefault="00251D60">
      <w:pPr>
        <w:pStyle w:val="ListParagraph"/>
        <w:numPr>
          <w:ilvl w:val="0"/>
          <w:numId w:val="1"/>
        </w:numPr>
        <w:tabs>
          <w:tab w:val="left" w:pos="455"/>
        </w:tabs>
        <w:spacing w:before="42" w:line="249" w:lineRule="auto"/>
        <w:ind w:right="100"/>
        <w:rPr>
          <w:sz w:val="12"/>
        </w:rPr>
      </w:pPr>
      <w:bookmarkStart w:id="78" w:name="_bookmark20"/>
      <w:bookmarkEnd w:id="78"/>
      <w:r>
        <w:rPr>
          <w:color w:val="231F20"/>
          <w:sz w:val="12"/>
        </w:rPr>
        <w:t xml:space="preserve">Odoyo-June E, </w:t>
      </w:r>
      <w:proofErr w:type="spellStart"/>
      <w:r>
        <w:rPr>
          <w:color w:val="231F20"/>
          <w:sz w:val="12"/>
        </w:rPr>
        <w:t>Agot</w:t>
      </w:r>
      <w:proofErr w:type="spellEnd"/>
      <w:r>
        <w:rPr>
          <w:color w:val="231F20"/>
          <w:sz w:val="12"/>
        </w:rPr>
        <w:t xml:space="preserve"> K, </w:t>
      </w:r>
      <w:proofErr w:type="spellStart"/>
      <w:r>
        <w:rPr>
          <w:color w:val="231F20"/>
          <w:sz w:val="12"/>
        </w:rPr>
        <w:t>Grund</w:t>
      </w:r>
      <w:proofErr w:type="spellEnd"/>
      <w:r>
        <w:rPr>
          <w:color w:val="231F20"/>
          <w:sz w:val="12"/>
        </w:rPr>
        <w:t xml:space="preserve"> JM, </w:t>
      </w:r>
      <w:r>
        <w:rPr>
          <w:i/>
          <w:color w:val="231F20"/>
          <w:sz w:val="12"/>
        </w:rPr>
        <w:t>et al.</w:t>
      </w:r>
      <w:r>
        <w:rPr>
          <w:color w:val="231F20"/>
          <w:sz w:val="12"/>
        </w:rPr>
        <w:t xml:space="preserve">: </w:t>
      </w:r>
      <w:r>
        <w:rPr>
          <w:b/>
          <w:color w:val="231F20"/>
          <w:sz w:val="12"/>
        </w:rPr>
        <w:t>Predictors of voluntary medical male circumcision prevalence among men aged 25-39 years in Nyanza region, Kenya:</w:t>
      </w:r>
      <w:r>
        <w:rPr>
          <w:b/>
          <w:color w:val="231F20"/>
          <w:spacing w:val="-7"/>
          <w:sz w:val="12"/>
        </w:rPr>
        <w:t xml:space="preserve"> </w:t>
      </w:r>
      <w:r>
        <w:rPr>
          <w:b/>
          <w:color w:val="231F20"/>
          <w:sz w:val="12"/>
        </w:rPr>
        <w:t>Results</w:t>
      </w:r>
      <w:r>
        <w:rPr>
          <w:b/>
          <w:color w:val="231F20"/>
          <w:spacing w:val="-2"/>
          <w:sz w:val="12"/>
        </w:rPr>
        <w:t xml:space="preserve"> </w:t>
      </w:r>
      <w:r>
        <w:rPr>
          <w:b/>
          <w:color w:val="231F20"/>
          <w:sz w:val="12"/>
        </w:rPr>
        <w:t>from</w:t>
      </w:r>
      <w:r>
        <w:rPr>
          <w:b/>
          <w:color w:val="231F20"/>
          <w:spacing w:val="-2"/>
          <w:sz w:val="12"/>
        </w:rPr>
        <w:t xml:space="preserve"> </w:t>
      </w:r>
      <w:r>
        <w:rPr>
          <w:b/>
          <w:color w:val="231F20"/>
          <w:sz w:val="12"/>
        </w:rPr>
        <w:t>the</w:t>
      </w:r>
      <w:r>
        <w:rPr>
          <w:b/>
          <w:color w:val="231F20"/>
          <w:spacing w:val="-2"/>
          <w:sz w:val="12"/>
        </w:rPr>
        <w:t xml:space="preserve"> </w:t>
      </w:r>
      <w:r>
        <w:rPr>
          <w:b/>
          <w:color w:val="231F20"/>
          <w:sz w:val="12"/>
        </w:rPr>
        <w:t>baseline</w:t>
      </w:r>
      <w:r>
        <w:rPr>
          <w:b/>
          <w:color w:val="231F20"/>
          <w:spacing w:val="-1"/>
          <w:sz w:val="12"/>
        </w:rPr>
        <w:t xml:space="preserve"> </w:t>
      </w:r>
      <w:r>
        <w:rPr>
          <w:b/>
          <w:color w:val="231F20"/>
          <w:sz w:val="12"/>
        </w:rPr>
        <w:t>survey</w:t>
      </w:r>
      <w:r>
        <w:rPr>
          <w:b/>
          <w:color w:val="231F20"/>
          <w:spacing w:val="-2"/>
          <w:sz w:val="12"/>
        </w:rPr>
        <w:t xml:space="preserve"> </w:t>
      </w:r>
      <w:r>
        <w:rPr>
          <w:b/>
          <w:color w:val="231F20"/>
          <w:sz w:val="12"/>
        </w:rPr>
        <w:t>of</w:t>
      </w:r>
      <w:r>
        <w:rPr>
          <w:b/>
          <w:color w:val="231F20"/>
          <w:spacing w:val="-2"/>
          <w:sz w:val="12"/>
        </w:rPr>
        <w:t xml:space="preserve"> </w:t>
      </w:r>
      <w:r>
        <w:rPr>
          <w:b/>
          <w:color w:val="231F20"/>
          <w:sz w:val="12"/>
        </w:rPr>
        <w:t>the</w:t>
      </w:r>
      <w:r>
        <w:rPr>
          <w:b/>
          <w:color w:val="231F20"/>
          <w:spacing w:val="-13"/>
          <w:sz w:val="12"/>
        </w:rPr>
        <w:t xml:space="preserve"> </w:t>
      </w:r>
      <w:r>
        <w:rPr>
          <w:b/>
          <w:color w:val="231F20"/>
          <w:spacing w:val="-3"/>
          <w:sz w:val="12"/>
        </w:rPr>
        <w:t>TASCO</w:t>
      </w:r>
      <w:r>
        <w:rPr>
          <w:b/>
          <w:color w:val="231F20"/>
          <w:spacing w:val="-2"/>
          <w:sz w:val="12"/>
        </w:rPr>
        <w:t xml:space="preserve"> </w:t>
      </w:r>
      <w:r>
        <w:rPr>
          <w:b/>
          <w:color w:val="231F20"/>
          <w:sz w:val="12"/>
        </w:rPr>
        <w:t>study.</w:t>
      </w:r>
      <w:r>
        <w:rPr>
          <w:b/>
          <w:color w:val="231F20"/>
          <w:spacing w:val="-2"/>
          <w:sz w:val="12"/>
        </w:rPr>
        <w:t xml:space="preserve"> </w:t>
      </w:r>
      <w:proofErr w:type="spellStart"/>
      <w:r>
        <w:rPr>
          <w:i/>
          <w:color w:val="231F20"/>
          <w:sz w:val="12"/>
        </w:rPr>
        <w:t>PLoS</w:t>
      </w:r>
      <w:proofErr w:type="spellEnd"/>
      <w:r>
        <w:rPr>
          <w:i/>
          <w:color w:val="231F20"/>
          <w:spacing w:val="-2"/>
          <w:sz w:val="12"/>
        </w:rPr>
        <w:t xml:space="preserve"> </w:t>
      </w:r>
      <w:r>
        <w:rPr>
          <w:i/>
          <w:color w:val="231F20"/>
          <w:sz w:val="12"/>
        </w:rPr>
        <w:t>One.</w:t>
      </w:r>
      <w:r>
        <w:rPr>
          <w:i/>
          <w:color w:val="231F20"/>
          <w:spacing w:val="-2"/>
          <w:sz w:val="12"/>
        </w:rPr>
        <w:t xml:space="preserve"> </w:t>
      </w:r>
      <w:r>
        <w:rPr>
          <w:color w:val="231F20"/>
          <w:spacing w:val="-3"/>
          <w:sz w:val="12"/>
        </w:rPr>
        <w:t>2017;</w:t>
      </w:r>
      <w:bookmarkStart w:id="79" w:name="_bookmark21"/>
      <w:bookmarkStart w:id="80" w:name="_bookmark22"/>
      <w:bookmarkEnd w:id="79"/>
      <w:bookmarkEnd w:id="80"/>
      <w:r>
        <w:rPr>
          <w:color w:val="231F20"/>
          <w:spacing w:val="-3"/>
          <w:sz w:val="12"/>
        </w:rPr>
        <w:t xml:space="preserve"> </w:t>
      </w:r>
      <w:r>
        <w:rPr>
          <w:b/>
          <w:color w:val="231F20"/>
          <w:sz w:val="12"/>
        </w:rPr>
        <w:t>12</w:t>
      </w:r>
      <w:r>
        <w:rPr>
          <w:color w:val="231F20"/>
          <w:sz w:val="12"/>
        </w:rPr>
        <w:t>(10): e0185872.</w:t>
      </w:r>
    </w:p>
    <w:p w14:paraId="64307E73" w14:textId="77777777" w:rsidR="00691051" w:rsidRDefault="00251D60">
      <w:pPr>
        <w:spacing w:line="178" w:lineRule="exact"/>
        <w:ind w:left="454"/>
        <w:rPr>
          <w:rFonts w:ascii="Arial"/>
          <w:b/>
          <w:sz w:val="12"/>
        </w:rPr>
      </w:pPr>
      <w:hyperlink r:id="rId63">
        <w:r>
          <w:rPr>
            <w:rFonts w:ascii="Arial"/>
            <w:b/>
            <w:color w:val="2F85AB"/>
            <w:sz w:val="12"/>
          </w:rPr>
          <w:t xml:space="preserve">PubMed Abstract </w:t>
        </w:r>
      </w:hyperlink>
      <w:r>
        <w:rPr>
          <w:rFonts w:ascii="Arial"/>
          <w:color w:val="231F20"/>
          <w:position w:val="-2"/>
          <w:sz w:val="16"/>
        </w:rPr>
        <w:t xml:space="preserve">| </w:t>
      </w:r>
      <w:hyperlink r:id="rId64">
        <w:r>
          <w:rPr>
            <w:rFonts w:ascii="Arial"/>
            <w:b/>
            <w:color w:val="2F85AB"/>
            <w:sz w:val="12"/>
          </w:rPr>
          <w:t xml:space="preserve">Publisher Full Text </w:t>
        </w:r>
      </w:hyperlink>
      <w:r>
        <w:rPr>
          <w:rFonts w:ascii="Arial"/>
          <w:color w:val="231F20"/>
          <w:position w:val="-2"/>
          <w:sz w:val="16"/>
        </w:rPr>
        <w:t xml:space="preserve">| </w:t>
      </w:r>
      <w:hyperlink r:id="rId65">
        <w:r>
          <w:rPr>
            <w:rFonts w:ascii="Arial"/>
            <w:b/>
            <w:color w:val="2F85AB"/>
            <w:sz w:val="12"/>
          </w:rPr>
          <w:t>Free Full Text</w:t>
        </w:r>
      </w:hyperlink>
    </w:p>
    <w:p w14:paraId="336FF89D" w14:textId="77777777" w:rsidR="00691051" w:rsidRDefault="00251D60">
      <w:pPr>
        <w:pStyle w:val="ListParagraph"/>
        <w:numPr>
          <w:ilvl w:val="0"/>
          <w:numId w:val="1"/>
        </w:numPr>
        <w:tabs>
          <w:tab w:val="left" w:pos="455"/>
        </w:tabs>
        <w:spacing w:before="3" w:line="249" w:lineRule="auto"/>
        <w:ind w:right="201"/>
        <w:rPr>
          <w:sz w:val="12"/>
        </w:rPr>
      </w:pPr>
      <w:r>
        <w:rPr>
          <w:color w:val="231F20"/>
          <w:sz w:val="12"/>
        </w:rPr>
        <w:t xml:space="preserve">Patel EU, Kaufman MR, Dam KH, </w:t>
      </w:r>
      <w:r>
        <w:rPr>
          <w:i/>
          <w:color w:val="231F20"/>
          <w:sz w:val="12"/>
        </w:rPr>
        <w:t>et al.</w:t>
      </w:r>
      <w:r>
        <w:rPr>
          <w:color w:val="231F20"/>
          <w:sz w:val="12"/>
        </w:rPr>
        <w:t xml:space="preserve">: </w:t>
      </w:r>
      <w:r>
        <w:rPr>
          <w:b/>
          <w:color w:val="231F20"/>
          <w:sz w:val="12"/>
        </w:rPr>
        <w:t xml:space="preserve">Age Differences in Perceptions of </w:t>
      </w:r>
      <w:r>
        <w:rPr>
          <w:b/>
          <w:color w:val="231F20"/>
          <w:spacing w:val="-5"/>
          <w:sz w:val="12"/>
        </w:rPr>
        <w:t xml:space="preserve">and </w:t>
      </w:r>
      <w:r>
        <w:rPr>
          <w:b/>
          <w:color w:val="231F20"/>
          <w:sz w:val="12"/>
        </w:rPr>
        <w:t xml:space="preserve">Motivations for Voluntary Medical Male Circumcision Among Adolescents in South Africa, Tanzania, and Zimbabwe. </w:t>
      </w:r>
      <w:r>
        <w:rPr>
          <w:i/>
          <w:color w:val="231F20"/>
          <w:sz w:val="12"/>
        </w:rPr>
        <w:t xml:space="preserve">Clin Infect Dis. </w:t>
      </w:r>
      <w:r>
        <w:rPr>
          <w:color w:val="231F20"/>
          <w:sz w:val="12"/>
        </w:rPr>
        <w:t xml:space="preserve">2018; </w:t>
      </w:r>
      <w:r>
        <w:rPr>
          <w:b/>
          <w:color w:val="231F20"/>
          <w:sz w:val="12"/>
        </w:rPr>
        <w:t>66</w:t>
      </w:r>
      <w:r>
        <w:rPr>
          <w:color w:val="231F20"/>
          <w:sz w:val="12"/>
        </w:rPr>
        <w:t>(suppl_3): S173–S182.</w:t>
      </w:r>
    </w:p>
    <w:p w14:paraId="69A17C05" w14:textId="77777777" w:rsidR="00691051" w:rsidRDefault="00251D60">
      <w:pPr>
        <w:spacing w:line="178" w:lineRule="exact"/>
        <w:ind w:left="454"/>
        <w:rPr>
          <w:rFonts w:ascii="Arial"/>
          <w:b/>
          <w:sz w:val="12"/>
        </w:rPr>
      </w:pPr>
      <w:hyperlink r:id="rId66">
        <w:r>
          <w:rPr>
            <w:rFonts w:ascii="Arial"/>
            <w:b/>
            <w:color w:val="2F85AB"/>
            <w:sz w:val="12"/>
          </w:rPr>
          <w:t xml:space="preserve">PubMed Abstract </w:t>
        </w:r>
      </w:hyperlink>
      <w:r>
        <w:rPr>
          <w:rFonts w:ascii="Arial"/>
          <w:color w:val="231F20"/>
          <w:position w:val="-2"/>
          <w:sz w:val="16"/>
        </w:rPr>
        <w:t xml:space="preserve">| </w:t>
      </w:r>
      <w:hyperlink r:id="rId67">
        <w:r>
          <w:rPr>
            <w:rFonts w:ascii="Arial"/>
            <w:b/>
            <w:color w:val="2F85AB"/>
            <w:sz w:val="12"/>
          </w:rPr>
          <w:t xml:space="preserve">Publisher Full Text </w:t>
        </w:r>
      </w:hyperlink>
      <w:r>
        <w:rPr>
          <w:rFonts w:ascii="Arial"/>
          <w:color w:val="231F20"/>
          <w:position w:val="-2"/>
          <w:sz w:val="16"/>
        </w:rPr>
        <w:t xml:space="preserve">| </w:t>
      </w:r>
      <w:hyperlink r:id="rId68">
        <w:r>
          <w:rPr>
            <w:rFonts w:ascii="Arial"/>
            <w:b/>
            <w:color w:val="2F85AB"/>
            <w:sz w:val="12"/>
          </w:rPr>
          <w:t>Free Full Text</w:t>
        </w:r>
      </w:hyperlink>
    </w:p>
    <w:p w14:paraId="731FB59D" w14:textId="77777777" w:rsidR="00691051" w:rsidRDefault="00251D60">
      <w:pPr>
        <w:pStyle w:val="ListParagraph"/>
        <w:numPr>
          <w:ilvl w:val="0"/>
          <w:numId w:val="1"/>
        </w:numPr>
        <w:tabs>
          <w:tab w:val="left" w:pos="455"/>
        </w:tabs>
        <w:spacing w:line="249" w:lineRule="auto"/>
        <w:ind w:right="48"/>
        <w:rPr>
          <w:sz w:val="12"/>
        </w:rPr>
      </w:pPr>
      <w:r>
        <w:rPr>
          <w:color w:val="231F20"/>
          <w:sz w:val="12"/>
        </w:rPr>
        <w:t xml:space="preserve">George G, Govender K, Beckett S, </w:t>
      </w:r>
      <w:r>
        <w:rPr>
          <w:i/>
          <w:color w:val="231F20"/>
          <w:sz w:val="12"/>
        </w:rPr>
        <w:t>et al.</w:t>
      </w:r>
      <w:r>
        <w:rPr>
          <w:color w:val="231F20"/>
          <w:sz w:val="12"/>
        </w:rPr>
        <w:t xml:space="preserve">: </w:t>
      </w:r>
      <w:r>
        <w:rPr>
          <w:b/>
          <w:color w:val="231F20"/>
          <w:sz w:val="12"/>
        </w:rPr>
        <w:t>Factors associated with the take-up of voluntary medical male circumcision amongst learners in rural</w:t>
      </w:r>
      <w:r>
        <w:rPr>
          <w:b/>
          <w:color w:val="231F20"/>
          <w:spacing w:val="-23"/>
          <w:sz w:val="12"/>
        </w:rPr>
        <w:t xml:space="preserve"> </w:t>
      </w:r>
      <w:r>
        <w:rPr>
          <w:b/>
          <w:color w:val="231F20"/>
          <w:sz w:val="12"/>
        </w:rPr>
        <w:t xml:space="preserve">KwaZulu-Natal. </w:t>
      </w:r>
      <w:proofErr w:type="spellStart"/>
      <w:r>
        <w:rPr>
          <w:i/>
          <w:color w:val="231F20"/>
          <w:sz w:val="12"/>
        </w:rPr>
        <w:t>Afr</w:t>
      </w:r>
      <w:proofErr w:type="spellEnd"/>
      <w:r>
        <w:rPr>
          <w:i/>
          <w:color w:val="231F20"/>
          <w:sz w:val="12"/>
        </w:rPr>
        <w:t xml:space="preserve"> J AIDS Res. </w:t>
      </w:r>
      <w:r>
        <w:rPr>
          <w:color w:val="231F20"/>
          <w:sz w:val="12"/>
        </w:rPr>
        <w:t xml:space="preserve">2017; </w:t>
      </w:r>
      <w:r>
        <w:rPr>
          <w:b/>
          <w:color w:val="231F20"/>
          <w:sz w:val="12"/>
        </w:rPr>
        <w:t>16</w:t>
      </w:r>
      <w:r>
        <w:rPr>
          <w:color w:val="231F20"/>
          <w:sz w:val="12"/>
        </w:rPr>
        <w:t>(3):</w:t>
      </w:r>
      <w:r>
        <w:rPr>
          <w:color w:val="231F20"/>
          <w:spacing w:val="-1"/>
          <w:sz w:val="12"/>
        </w:rPr>
        <w:t xml:space="preserve"> </w:t>
      </w:r>
      <w:r>
        <w:rPr>
          <w:color w:val="231F20"/>
          <w:sz w:val="12"/>
        </w:rPr>
        <w:t>251–256.</w:t>
      </w:r>
    </w:p>
    <w:p w14:paraId="22873429" w14:textId="77777777" w:rsidR="00691051" w:rsidRDefault="00251D60">
      <w:pPr>
        <w:spacing w:line="178" w:lineRule="exact"/>
        <w:ind w:left="454"/>
        <w:rPr>
          <w:rFonts w:ascii="Arial"/>
          <w:b/>
          <w:sz w:val="12"/>
        </w:rPr>
      </w:pPr>
      <w:hyperlink r:id="rId69">
        <w:r>
          <w:rPr>
            <w:rFonts w:ascii="Arial"/>
            <w:b/>
            <w:color w:val="2F85AB"/>
            <w:sz w:val="12"/>
          </w:rPr>
          <w:t xml:space="preserve">PubMed Abstract </w:t>
        </w:r>
      </w:hyperlink>
      <w:r>
        <w:rPr>
          <w:rFonts w:ascii="Arial"/>
          <w:color w:val="231F20"/>
          <w:position w:val="-2"/>
          <w:sz w:val="16"/>
        </w:rPr>
        <w:t xml:space="preserve">| </w:t>
      </w:r>
      <w:hyperlink r:id="rId70">
        <w:r>
          <w:rPr>
            <w:rFonts w:ascii="Arial"/>
            <w:b/>
            <w:color w:val="2F85AB"/>
            <w:sz w:val="12"/>
          </w:rPr>
          <w:t>Publisher Full Text</w:t>
        </w:r>
      </w:hyperlink>
    </w:p>
    <w:p w14:paraId="37E8C091" w14:textId="77777777" w:rsidR="00691051" w:rsidRDefault="00251D60">
      <w:pPr>
        <w:pStyle w:val="ListParagraph"/>
        <w:numPr>
          <w:ilvl w:val="0"/>
          <w:numId w:val="1"/>
        </w:numPr>
        <w:tabs>
          <w:tab w:val="left" w:pos="455"/>
        </w:tabs>
        <w:spacing w:before="3" w:line="249" w:lineRule="auto"/>
        <w:ind w:right="100"/>
        <w:rPr>
          <w:sz w:val="12"/>
        </w:rPr>
      </w:pPr>
      <w:r>
        <w:rPr>
          <w:color w:val="231F20"/>
          <w:sz w:val="12"/>
        </w:rPr>
        <w:t xml:space="preserve">Fitzgerald L, </w:t>
      </w:r>
      <w:proofErr w:type="spellStart"/>
      <w:r>
        <w:rPr>
          <w:color w:val="231F20"/>
          <w:sz w:val="12"/>
        </w:rPr>
        <w:t>Benzerga</w:t>
      </w:r>
      <w:proofErr w:type="spellEnd"/>
      <w:r>
        <w:rPr>
          <w:color w:val="231F20"/>
          <w:sz w:val="12"/>
        </w:rPr>
        <w:t xml:space="preserve"> W, </w:t>
      </w:r>
      <w:proofErr w:type="spellStart"/>
      <w:r>
        <w:rPr>
          <w:color w:val="231F20"/>
          <w:sz w:val="12"/>
        </w:rPr>
        <w:t>Mirira</w:t>
      </w:r>
      <w:proofErr w:type="spellEnd"/>
      <w:r>
        <w:rPr>
          <w:color w:val="231F20"/>
          <w:sz w:val="12"/>
        </w:rPr>
        <w:t xml:space="preserve"> M, </w:t>
      </w:r>
      <w:r>
        <w:rPr>
          <w:i/>
          <w:color w:val="231F20"/>
          <w:sz w:val="12"/>
        </w:rPr>
        <w:t>et al.</w:t>
      </w:r>
      <w:r>
        <w:rPr>
          <w:color w:val="231F20"/>
          <w:sz w:val="12"/>
        </w:rPr>
        <w:t xml:space="preserve">: </w:t>
      </w:r>
      <w:r>
        <w:rPr>
          <w:b/>
          <w:color w:val="231F20"/>
          <w:sz w:val="12"/>
        </w:rPr>
        <w:t xml:space="preserve">Scaling Up Early Infant Male Circumcision: Lessons </w:t>
      </w:r>
      <w:proofErr w:type="gramStart"/>
      <w:r>
        <w:rPr>
          <w:b/>
          <w:color w:val="231F20"/>
          <w:sz w:val="12"/>
        </w:rPr>
        <w:t>From</w:t>
      </w:r>
      <w:proofErr w:type="gramEnd"/>
      <w:r>
        <w:rPr>
          <w:b/>
          <w:color w:val="231F20"/>
          <w:sz w:val="12"/>
        </w:rPr>
        <w:t xml:space="preserve"> the Kingdom of Swaziland. </w:t>
      </w:r>
      <w:r>
        <w:rPr>
          <w:i/>
          <w:color w:val="231F20"/>
          <w:sz w:val="12"/>
        </w:rPr>
        <w:t xml:space="preserve">Glob Health Sci </w:t>
      </w:r>
      <w:proofErr w:type="spellStart"/>
      <w:r>
        <w:rPr>
          <w:i/>
          <w:color w:val="231F20"/>
          <w:spacing w:val="-4"/>
          <w:sz w:val="12"/>
        </w:rPr>
        <w:t>Pract</w:t>
      </w:r>
      <w:proofErr w:type="spellEnd"/>
      <w:r>
        <w:rPr>
          <w:i/>
          <w:color w:val="231F20"/>
          <w:spacing w:val="-4"/>
          <w:sz w:val="12"/>
        </w:rPr>
        <w:t xml:space="preserve">. </w:t>
      </w:r>
      <w:r>
        <w:rPr>
          <w:color w:val="231F20"/>
          <w:sz w:val="12"/>
        </w:rPr>
        <w:t xml:space="preserve">2016; </w:t>
      </w:r>
      <w:r>
        <w:rPr>
          <w:b/>
          <w:color w:val="231F20"/>
          <w:sz w:val="12"/>
        </w:rPr>
        <w:t>4 Suppl 1</w:t>
      </w:r>
      <w:r>
        <w:rPr>
          <w:color w:val="231F20"/>
          <w:sz w:val="12"/>
        </w:rPr>
        <w:t>: S76–86.</w:t>
      </w:r>
    </w:p>
    <w:p w14:paraId="773052F0" w14:textId="77777777" w:rsidR="00691051" w:rsidRDefault="00251D60">
      <w:pPr>
        <w:spacing w:line="178" w:lineRule="exact"/>
        <w:ind w:left="454"/>
        <w:rPr>
          <w:rFonts w:ascii="Arial"/>
          <w:b/>
          <w:sz w:val="12"/>
        </w:rPr>
      </w:pPr>
      <w:hyperlink r:id="rId71">
        <w:r>
          <w:rPr>
            <w:rFonts w:ascii="Arial"/>
            <w:b/>
            <w:color w:val="2F85AB"/>
            <w:sz w:val="12"/>
          </w:rPr>
          <w:t xml:space="preserve">PubMed Abstract </w:t>
        </w:r>
      </w:hyperlink>
      <w:r>
        <w:rPr>
          <w:rFonts w:ascii="Arial"/>
          <w:color w:val="231F20"/>
          <w:position w:val="-2"/>
          <w:sz w:val="16"/>
        </w:rPr>
        <w:t xml:space="preserve">| </w:t>
      </w:r>
      <w:hyperlink r:id="rId72">
        <w:r>
          <w:rPr>
            <w:rFonts w:ascii="Arial"/>
            <w:b/>
            <w:color w:val="2F85AB"/>
            <w:sz w:val="12"/>
          </w:rPr>
          <w:t xml:space="preserve">Publisher Full Text </w:t>
        </w:r>
      </w:hyperlink>
      <w:r>
        <w:rPr>
          <w:rFonts w:ascii="Arial"/>
          <w:color w:val="231F20"/>
          <w:position w:val="-2"/>
          <w:sz w:val="16"/>
        </w:rPr>
        <w:t xml:space="preserve">| </w:t>
      </w:r>
      <w:hyperlink r:id="rId73">
        <w:r>
          <w:rPr>
            <w:rFonts w:ascii="Arial"/>
            <w:b/>
            <w:color w:val="2F85AB"/>
            <w:sz w:val="12"/>
          </w:rPr>
          <w:t>Free Full Text</w:t>
        </w:r>
      </w:hyperlink>
    </w:p>
    <w:p w14:paraId="13EAC058" w14:textId="77777777" w:rsidR="00691051" w:rsidRDefault="00251D60">
      <w:pPr>
        <w:pStyle w:val="ListParagraph"/>
        <w:numPr>
          <w:ilvl w:val="0"/>
          <w:numId w:val="1"/>
        </w:numPr>
        <w:tabs>
          <w:tab w:val="left" w:pos="455"/>
        </w:tabs>
        <w:spacing w:line="249" w:lineRule="auto"/>
        <w:ind w:right="307"/>
        <w:rPr>
          <w:sz w:val="12"/>
        </w:rPr>
      </w:pPr>
      <w:r>
        <w:rPr>
          <w:color w:val="231F20"/>
          <w:sz w:val="12"/>
        </w:rPr>
        <w:t xml:space="preserve">Lane C, Bailey RC, Luo C, </w:t>
      </w:r>
      <w:r>
        <w:rPr>
          <w:i/>
          <w:color w:val="231F20"/>
          <w:sz w:val="12"/>
        </w:rPr>
        <w:t>et al.</w:t>
      </w:r>
      <w:r>
        <w:rPr>
          <w:color w:val="231F20"/>
          <w:sz w:val="12"/>
        </w:rPr>
        <w:t xml:space="preserve">: </w:t>
      </w:r>
      <w:r>
        <w:rPr>
          <w:b/>
          <w:color w:val="231F20"/>
          <w:sz w:val="12"/>
        </w:rPr>
        <w:t xml:space="preserve">Adolescent Male Circumcision for HIV Prevention in High Priority Countries: Opportunities for Improvement. </w:t>
      </w:r>
      <w:r>
        <w:rPr>
          <w:i/>
          <w:color w:val="231F20"/>
          <w:spacing w:val="-4"/>
          <w:sz w:val="12"/>
        </w:rPr>
        <w:t xml:space="preserve">Clin </w:t>
      </w:r>
      <w:r>
        <w:rPr>
          <w:i/>
          <w:color w:val="231F20"/>
          <w:sz w:val="12"/>
        </w:rPr>
        <w:t xml:space="preserve">Infect Dis. </w:t>
      </w:r>
      <w:r>
        <w:rPr>
          <w:color w:val="231F20"/>
          <w:sz w:val="12"/>
        </w:rPr>
        <w:t xml:space="preserve">2018; </w:t>
      </w:r>
      <w:r>
        <w:rPr>
          <w:b/>
          <w:color w:val="231F20"/>
          <w:sz w:val="12"/>
        </w:rPr>
        <w:t>66</w:t>
      </w:r>
      <w:r>
        <w:rPr>
          <w:color w:val="231F20"/>
          <w:sz w:val="12"/>
        </w:rPr>
        <w:t>(suppl_3):</w:t>
      </w:r>
      <w:r>
        <w:rPr>
          <w:color w:val="231F20"/>
          <w:spacing w:val="-1"/>
          <w:sz w:val="12"/>
        </w:rPr>
        <w:t xml:space="preserve"> </w:t>
      </w:r>
      <w:r>
        <w:rPr>
          <w:color w:val="231F20"/>
          <w:sz w:val="12"/>
        </w:rPr>
        <w:t>S161–S165.</w:t>
      </w:r>
    </w:p>
    <w:p w14:paraId="2FE1ACE3" w14:textId="77777777" w:rsidR="00691051" w:rsidRDefault="00251D60">
      <w:pPr>
        <w:spacing w:line="178" w:lineRule="exact"/>
        <w:ind w:left="454"/>
        <w:rPr>
          <w:rFonts w:ascii="Arial"/>
          <w:b/>
          <w:sz w:val="12"/>
        </w:rPr>
      </w:pPr>
      <w:hyperlink r:id="rId74">
        <w:r>
          <w:rPr>
            <w:rFonts w:ascii="Arial"/>
            <w:b/>
            <w:color w:val="2F85AB"/>
            <w:sz w:val="12"/>
          </w:rPr>
          <w:t xml:space="preserve">PubMed Abstract </w:t>
        </w:r>
      </w:hyperlink>
      <w:r>
        <w:rPr>
          <w:rFonts w:ascii="Arial"/>
          <w:color w:val="231F20"/>
          <w:position w:val="-2"/>
          <w:sz w:val="16"/>
        </w:rPr>
        <w:t xml:space="preserve">| </w:t>
      </w:r>
      <w:hyperlink r:id="rId75">
        <w:r>
          <w:rPr>
            <w:rFonts w:ascii="Arial"/>
            <w:b/>
            <w:color w:val="2F85AB"/>
            <w:sz w:val="12"/>
          </w:rPr>
          <w:t xml:space="preserve">Publisher Full Text </w:t>
        </w:r>
      </w:hyperlink>
      <w:r>
        <w:rPr>
          <w:rFonts w:ascii="Arial"/>
          <w:color w:val="231F20"/>
          <w:position w:val="-2"/>
          <w:sz w:val="16"/>
        </w:rPr>
        <w:t xml:space="preserve">| </w:t>
      </w:r>
      <w:hyperlink r:id="rId76">
        <w:r>
          <w:rPr>
            <w:rFonts w:ascii="Arial"/>
            <w:b/>
            <w:color w:val="2F85AB"/>
            <w:sz w:val="12"/>
          </w:rPr>
          <w:t>Free Full Text</w:t>
        </w:r>
      </w:hyperlink>
    </w:p>
    <w:p w14:paraId="7FB24DCA" w14:textId="77777777" w:rsidR="00691051" w:rsidRDefault="00251D60">
      <w:pPr>
        <w:pStyle w:val="ListParagraph"/>
        <w:numPr>
          <w:ilvl w:val="0"/>
          <w:numId w:val="1"/>
        </w:numPr>
        <w:tabs>
          <w:tab w:val="left" w:pos="455"/>
        </w:tabs>
        <w:spacing w:line="249" w:lineRule="auto"/>
        <w:ind w:right="155"/>
        <w:rPr>
          <w:sz w:val="12"/>
        </w:rPr>
      </w:pPr>
      <w:r>
        <w:rPr>
          <w:color w:val="231F20"/>
          <w:sz w:val="12"/>
        </w:rPr>
        <w:t>Marshall E, Rain-</w:t>
      </w:r>
      <w:proofErr w:type="spellStart"/>
      <w:r>
        <w:rPr>
          <w:color w:val="231F20"/>
          <w:sz w:val="12"/>
        </w:rPr>
        <w:t>Taljaard</w:t>
      </w:r>
      <w:proofErr w:type="spellEnd"/>
      <w:r>
        <w:rPr>
          <w:color w:val="231F20"/>
          <w:sz w:val="12"/>
        </w:rPr>
        <w:t xml:space="preserve"> R, </w:t>
      </w:r>
      <w:proofErr w:type="spellStart"/>
      <w:r>
        <w:rPr>
          <w:color w:val="231F20"/>
          <w:sz w:val="12"/>
        </w:rPr>
        <w:t>Tsepe</w:t>
      </w:r>
      <w:proofErr w:type="spellEnd"/>
      <w:r>
        <w:rPr>
          <w:color w:val="231F20"/>
          <w:sz w:val="12"/>
        </w:rPr>
        <w:t xml:space="preserve"> M, </w:t>
      </w:r>
      <w:r>
        <w:rPr>
          <w:i/>
          <w:color w:val="231F20"/>
          <w:sz w:val="12"/>
        </w:rPr>
        <w:t>et al.</w:t>
      </w:r>
      <w:r>
        <w:rPr>
          <w:color w:val="231F20"/>
          <w:sz w:val="12"/>
        </w:rPr>
        <w:t xml:space="preserve">: </w:t>
      </w:r>
      <w:r>
        <w:rPr>
          <w:b/>
          <w:color w:val="231F20"/>
          <w:sz w:val="12"/>
        </w:rPr>
        <w:t xml:space="preserve">Obtaining a male circumcision prevalence rate of 80% among adults in a short time: An observational prospective intervention study in the Orange Farm township of South </w:t>
      </w:r>
      <w:r>
        <w:rPr>
          <w:b/>
          <w:color w:val="231F20"/>
          <w:spacing w:val="-3"/>
          <w:sz w:val="12"/>
        </w:rPr>
        <w:t xml:space="preserve">Africa. </w:t>
      </w:r>
      <w:r>
        <w:rPr>
          <w:i/>
          <w:color w:val="231F20"/>
          <w:sz w:val="12"/>
        </w:rPr>
        <w:t xml:space="preserve">Medicine (Baltimore). </w:t>
      </w:r>
      <w:r>
        <w:rPr>
          <w:color w:val="231F20"/>
          <w:sz w:val="12"/>
        </w:rPr>
        <w:t xml:space="preserve">2017; </w:t>
      </w:r>
      <w:r>
        <w:rPr>
          <w:b/>
          <w:color w:val="231F20"/>
          <w:sz w:val="12"/>
        </w:rPr>
        <w:t>96</w:t>
      </w:r>
      <w:r>
        <w:rPr>
          <w:color w:val="231F20"/>
          <w:sz w:val="12"/>
        </w:rPr>
        <w:t>(4):</w:t>
      </w:r>
      <w:r>
        <w:rPr>
          <w:color w:val="231F20"/>
          <w:spacing w:val="-1"/>
          <w:sz w:val="12"/>
        </w:rPr>
        <w:t xml:space="preserve"> </w:t>
      </w:r>
      <w:r>
        <w:rPr>
          <w:color w:val="231F20"/>
          <w:sz w:val="12"/>
        </w:rPr>
        <w:t>e5328.</w:t>
      </w:r>
    </w:p>
    <w:p w14:paraId="765F299A" w14:textId="77777777" w:rsidR="00691051" w:rsidRDefault="00251D60">
      <w:pPr>
        <w:spacing w:line="178" w:lineRule="exact"/>
        <w:ind w:left="454"/>
        <w:rPr>
          <w:rFonts w:ascii="Arial"/>
          <w:b/>
          <w:sz w:val="12"/>
        </w:rPr>
      </w:pPr>
      <w:hyperlink r:id="rId77">
        <w:r>
          <w:rPr>
            <w:rFonts w:ascii="Arial"/>
            <w:b/>
            <w:color w:val="2F85AB"/>
            <w:sz w:val="12"/>
          </w:rPr>
          <w:t xml:space="preserve">PubMed Abstract </w:t>
        </w:r>
      </w:hyperlink>
      <w:r>
        <w:rPr>
          <w:rFonts w:ascii="Arial"/>
          <w:color w:val="231F20"/>
          <w:position w:val="-2"/>
          <w:sz w:val="16"/>
        </w:rPr>
        <w:t xml:space="preserve">| </w:t>
      </w:r>
      <w:hyperlink r:id="rId78">
        <w:r>
          <w:rPr>
            <w:rFonts w:ascii="Arial"/>
            <w:b/>
            <w:color w:val="2F85AB"/>
            <w:sz w:val="12"/>
          </w:rPr>
          <w:t xml:space="preserve">Publisher Full Text </w:t>
        </w:r>
      </w:hyperlink>
      <w:r>
        <w:rPr>
          <w:rFonts w:ascii="Arial"/>
          <w:color w:val="231F20"/>
          <w:position w:val="-2"/>
          <w:sz w:val="16"/>
        </w:rPr>
        <w:t xml:space="preserve">| </w:t>
      </w:r>
      <w:hyperlink r:id="rId79">
        <w:r>
          <w:rPr>
            <w:rFonts w:ascii="Arial"/>
            <w:b/>
            <w:color w:val="2F85AB"/>
            <w:sz w:val="12"/>
          </w:rPr>
          <w:t>Free Full Text</w:t>
        </w:r>
      </w:hyperlink>
    </w:p>
    <w:p w14:paraId="3BCBF673" w14:textId="77777777" w:rsidR="00691051" w:rsidRDefault="00251D60">
      <w:pPr>
        <w:pStyle w:val="ListParagraph"/>
        <w:numPr>
          <w:ilvl w:val="0"/>
          <w:numId w:val="1"/>
        </w:numPr>
        <w:tabs>
          <w:tab w:val="left" w:pos="455"/>
        </w:tabs>
        <w:spacing w:before="3" w:line="249" w:lineRule="auto"/>
        <w:ind w:right="271"/>
        <w:rPr>
          <w:sz w:val="12"/>
        </w:rPr>
      </w:pPr>
      <w:proofErr w:type="spellStart"/>
      <w:r>
        <w:rPr>
          <w:color w:val="231F20"/>
          <w:sz w:val="12"/>
        </w:rPr>
        <w:t>Awad</w:t>
      </w:r>
      <w:proofErr w:type="spellEnd"/>
      <w:r>
        <w:rPr>
          <w:color w:val="231F20"/>
          <w:sz w:val="12"/>
        </w:rPr>
        <w:t xml:space="preserve"> SF, Sgaier SK, Tambatamba BC, </w:t>
      </w:r>
      <w:r>
        <w:rPr>
          <w:i/>
          <w:color w:val="231F20"/>
          <w:sz w:val="12"/>
        </w:rPr>
        <w:t>et al.</w:t>
      </w:r>
      <w:r>
        <w:rPr>
          <w:color w:val="231F20"/>
          <w:sz w:val="12"/>
        </w:rPr>
        <w:t xml:space="preserve">: </w:t>
      </w:r>
      <w:r>
        <w:rPr>
          <w:b/>
          <w:color w:val="231F20"/>
          <w:sz w:val="12"/>
        </w:rPr>
        <w:t>Investigating</w:t>
      </w:r>
      <w:r>
        <w:rPr>
          <w:b/>
          <w:color w:val="231F20"/>
          <w:spacing w:val="-26"/>
          <w:sz w:val="12"/>
        </w:rPr>
        <w:t xml:space="preserve"> </w:t>
      </w:r>
      <w:r>
        <w:rPr>
          <w:b/>
          <w:color w:val="231F20"/>
          <w:sz w:val="12"/>
        </w:rPr>
        <w:t xml:space="preserve">Voluntary Medical Male Circumcision Program Efficiency Gains through Subpopulation Prioritization: Insights from Application to Zambia. </w:t>
      </w:r>
      <w:proofErr w:type="spellStart"/>
      <w:r>
        <w:rPr>
          <w:i/>
          <w:color w:val="231F20"/>
          <w:sz w:val="12"/>
        </w:rPr>
        <w:t>PLoS</w:t>
      </w:r>
      <w:proofErr w:type="spellEnd"/>
      <w:r>
        <w:rPr>
          <w:i/>
          <w:color w:val="231F20"/>
          <w:sz w:val="12"/>
        </w:rPr>
        <w:t xml:space="preserve"> One. </w:t>
      </w:r>
      <w:r>
        <w:rPr>
          <w:color w:val="231F20"/>
          <w:sz w:val="12"/>
        </w:rPr>
        <w:t xml:space="preserve">2015; </w:t>
      </w:r>
      <w:r>
        <w:rPr>
          <w:b/>
          <w:color w:val="231F20"/>
          <w:spacing w:val="-3"/>
          <w:sz w:val="12"/>
        </w:rPr>
        <w:t>10</w:t>
      </w:r>
      <w:r>
        <w:rPr>
          <w:color w:val="231F20"/>
          <w:spacing w:val="-3"/>
          <w:sz w:val="12"/>
        </w:rPr>
        <w:t xml:space="preserve">(12): </w:t>
      </w:r>
      <w:r>
        <w:rPr>
          <w:color w:val="231F20"/>
          <w:sz w:val="12"/>
        </w:rPr>
        <w:t>e0145729.</w:t>
      </w:r>
    </w:p>
    <w:p w14:paraId="1ABA7D36" w14:textId="77777777" w:rsidR="00691051" w:rsidRDefault="00251D60">
      <w:pPr>
        <w:spacing w:line="178" w:lineRule="exact"/>
        <w:ind w:left="454"/>
        <w:rPr>
          <w:rFonts w:ascii="Arial"/>
          <w:b/>
          <w:sz w:val="12"/>
        </w:rPr>
      </w:pPr>
      <w:hyperlink r:id="rId80">
        <w:r>
          <w:rPr>
            <w:rFonts w:ascii="Arial"/>
            <w:b/>
            <w:color w:val="2F85AB"/>
            <w:sz w:val="12"/>
          </w:rPr>
          <w:t xml:space="preserve">PubMed Abstract </w:t>
        </w:r>
      </w:hyperlink>
      <w:r>
        <w:rPr>
          <w:rFonts w:ascii="Arial"/>
          <w:color w:val="231F20"/>
          <w:position w:val="-2"/>
          <w:sz w:val="16"/>
        </w:rPr>
        <w:t xml:space="preserve">| </w:t>
      </w:r>
      <w:hyperlink r:id="rId81">
        <w:r>
          <w:rPr>
            <w:rFonts w:ascii="Arial"/>
            <w:b/>
            <w:color w:val="2F85AB"/>
            <w:sz w:val="12"/>
          </w:rPr>
          <w:t xml:space="preserve">Publisher Full Text </w:t>
        </w:r>
      </w:hyperlink>
      <w:r>
        <w:rPr>
          <w:rFonts w:ascii="Arial"/>
          <w:color w:val="231F20"/>
          <w:position w:val="-2"/>
          <w:sz w:val="16"/>
        </w:rPr>
        <w:t xml:space="preserve">| </w:t>
      </w:r>
      <w:hyperlink r:id="rId82">
        <w:r>
          <w:rPr>
            <w:rFonts w:ascii="Arial"/>
            <w:b/>
            <w:color w:val="2F85AB"/>
            <w:sz w:val="12"/>
          </w:rPr>
          <w:t>Free Full Text</w:t>
        </w:r>
      </w:hyperlink>
    </w:p>
    <w:p w14:paraId="7F623583" w14:textId="77777777" w:rsidR="00691051" w:rsidRDefault="00251D60">
      <w:pPr>
        <w:pStyle w:val="ListParagraph"/>
        <w:numPr>
          <w:ilvl w:val="0"/>
          <w:numId w:val="1"/>
        </w:numPr>
        <w:tabs>
          <w:tab w:val="left" w:pos="455"/>
        </w:tabs>
        <w:spacing w:line="249" w:lineRule="auto"/>
        <w:ind w:right="222"/>
        <w:rPr>
          <w:sz w:val="12"/>
        </w:rPr>
      </w:pPr>
      <w:r>
        <w:rPr>
          <w:color w:val="231F20"/>
          <w:sz w:val="12"/>
        </w:rPr>
        <w:t xml:space="preserve">George G, Strauss M, Asfaw E: </w:t>
      </w:r>
      <w:r>
        <w:rPr>
          <w:b/>
          <w:color w:val="231F20"/>
          <w:sz w:val="12"/>
        </w:rPr>
        <w:t xml:space="preserve">The cost of demand creation activities and voluntary medical male circumcision targeting school-going adolescents </w:t>
      </w:r>
      <w:r>
        <w:rPr>
          <w:b/>
          <w:color w:val="231F20"/>
          <w:spacing w:val="-8"/>
          <w:sz w:val="12"/>
        </w:rPr>
        <w:t xml:space="preserve">in </w:t>
      </w:r>
      <w:r>
        <w:rPr>
          <w:b/>
          <w:color w:val="231F20"/>
          <w:sz w:val="12"/>
        </w:rPr>
        <w:t xml:space="preserve">KwaZulu-Natal, South Africa. </w:t>
      </w:r>
      <w:proofErr w:type="spellStart"/>
      <w:r>
        <w:rPr>
          <w:i/>
          <w:color w:val="231F20"/>
          <w:sz w:val="12"/>
        </w:rPr>
        <w:t>PLoS</w:t>
      </w:r>
      <w:proofErr w:type="spellEnd"/>
      <w:r>
        <w:rPr>
          <w:i/>
          <w:color w:val="231F20"/>
          <w:sz w:val="12"/>
        </w:rPr>
        <w:t xml:space="preserve"> One. </w:t>
      </w:r>
      <w:r>
        <w:rPr>
          <w:color w:val="231F20"/>
          <w:sz w:val="12"/>
        </w:rPr>
        <w:t xml:space="preserve">2017; </w:t>
      </w:r>
      <w:r>
        <w:rPr>
          <w:b/>
          <w:color w:val="231F20"/>
          <w:sz w:val="12"/>
        </w:rPr>
        <w:t>12</w:t>
      </w:r>
      <w:r>
        <w:rPr>
          <w:color w:val="231F20"/>
          <w:sz w:val="12"/>
        </w:rPr>
        <w:t>(6):</w:t>
      </w:r>
      <w:r>
        <w:rPr>
          <w:color w:val="231F20"/>
          <w:spacing w:val="-6"/>
          <w:sz w:val="12"/>
        </w:rPr>
        <w:t xml:space="preserve"> </w:t>
      </w:r>
      <w:r>
        <w:rPr>
          <w:color w:val="231F20"/>
          <w:sz w:val="12"/>
        </w:rPr>
        <w:t>e0179854.</w:t>
      </w:r>
    </w:p>
    <w:p w14:paraId="75ABEBEE" w14:textId="77777777" w:rsidR="00691051" w:rsidRDefault="00251D60">
      <w:pPr>
        <w:spacing w:line="178" w:lineRule="exact"/>
        <w:ind w:left="454"/>
        <w:rPr>
          <w:rFonts w:ascii="Arial"/>
          <w:b/>
          <w:sz w:val="12"/>
        </w:rPr>
      </w:pPr>
      <w:hyperlink r:id="rId83">
        <w:r>
          <w:rPr>
            <w:rFonts w:ascii="Arial"/>
            <w:b/>
            <w:color w:val="2F85AB"/>
            <w:sz w:val="12"/>
          </w:rPr>
          <w:t xml:space="preserve">PubMed Abstract </w:t>
        </w:r>
      </w:hyperlink>
      <w:r>
        <w:rPr>
          <w:rFonts w:ascii="Arial"/>
          <w:color w:val="231F20"/>
          <w:position w:val="-2"/>
          <w:sz w:val="16"/>
        </w:rPr>
        <w:t xml:space="preserve">| </w:t>
      </w:r>
      <w:hyperlink r:id="rId84">
        <w:r>
          <w:rPr>
            <w:rFonts w:ascii="Arial"/>
            <w:b/>
            <w:color w:val="2F85AB"/>
            <w:sz w:val="12"/>
          </w:rPr>
          <w:t xml:space="preserve">Publisher Full Text </w:t>
        </w:r>
      </w:hyperlink>
      <w:r>
        <w:rPr>
          <w:rFonts w:ascii="Arial"/>
          <w:color w:val="231F20"/>
          <w:position w:val="-2"/>
          <w:sz w:val="16"/>
        </w:rPr>
        <w:t xml:space="preserve">| </w:t>
      </w:r>
      <w:hyperlink r:id="rId85">
        <w:r>
          <w:rPr>
            <w:rFonts w:ascii="Arial"/>
            <w:b/>
            <w:color w:val="2F85AB"/>
            <w:sz w:val="12"/>
          </w:rPr>
          <w:t>Free Full Text</w:t>
        </w:r>
      </w:hyperlink>
    </w:p>
    <w:p w14:paraId="5F8707B7" w14:textId="77777777" w:rsidR="00691051" w:rsidRDefault="00251D60">
      <w:pPr>
        <w:pStyle w:val="ListParagraph"/>
        <w:numPr>
          <w:ilvl w:val="0"/>
          <w:numId w:val="1"/>
        </w:numPr>
        <w:tabs>
          <w:tab w:val="left" w:pos="455"/>
        </w:tabs>
        <w:spacing w:before="7" w:line="249" w:lineRule="auto"/>
        <w:ind w:right="290"/>
        <w:rPr>
          <w:b/>
          <w:sz w:val="12"/>
        </w:rPr>
      </w:pPr>
      <w:r>
        <w:rPr>
          <w:color w:val="231F20"/>
          <w:sz w:val="12"/>
        </w:rPr>
        <w:t xml:space="preserve">Hankins C, Warren M, </w:t>
      </w:r>
      <w:proofErr w:type="spellStart"/>
      <w:r>
        <w:rPr>
          <w:color w:val="231F20"/>
          <w:sz w:val="12"/>
        </w:rPr>
        <w:t>Njeuhmeli</w:t>
      </w:r>
      <w:proofErr w:type="spellEnd"/>
      <w:r>
        <w:rPr>
          <w:color w:val="231F20"/>
          <w:sz w:val="12"/>
        </w:rPr>
        <w:t xml:space="preserve"> E: </w:t>
      </w:r>
      <w:r>
        <w:rPr>
          <w:b/>
          <w:color w:val="231F20"/>
          <w:sz w:val="12"/>
        </w:rPr>
        <w:t xml:space="preserve">Voluntary Medical Male Circumcision </w:t>
      </w:r>
      <w:r>
        <w:rPr>
          <w:b/>
          <w:color w:val="231F20"/>
          <w:spacing w:val="-6"/>
          <w:sz w:val="12"/>
        </w:rPr>
        <w:t xml:space="preserve">for </w:t>
      </w:r>
      <w:r>
        <w:rPr>
          <w:b/>
          <w:color w:val="231F20"/>
          <w:sz w:val="12"/>
        </w:rPr>
        <w:t>HIV Prevention: New Mathematical Models for Strategic Demand</w:t>
      </w:r>
      <w:r>
        <w:rPr>
          <w:b/>
          <w:color w:val="231F20"/>
          <w:spacing w:val="-11"/>
          <w:sz w:val="12"/>
        </w:rPr>
        <w:t xml:space="preserve"> </w:t>
      </w:r>
      <w:r>
        <w:rPr>
          <w:b/>
          <w:color w:val="231F20"/>
          <w:sz w:val="12"/>
        </w:rPr>
        <w:t>Creation</w:t>
      </w:r>
    </w:p>
    <w:p w14:paraId="5A3FD3DE" w14:textId="77777777" w:rsidR="00691051" w:rsidRDefault="00251D60">
      <w:pPr>
        <w:spacing w:before="104" w:line="249" w:lineRule="auto"/>
        <w:ind w:left="454"/>
        <w:rPr>
          <w:rFonts w:ascii="Arial"/>
          <w:sz w:val="12"/>
        </w:rPr>
      </w:pPr>
      <w:r>
        <w:br w:type="column"/>
      </w:r>
      <w:r>
        <w:rPr>
          <w:rFonts w:ascii="Arial"/>
          <w:b/>
          <w:color w:val="231F20"/>
          <w:sz w:val="12"/>
        </w:rPr>
        <w:t xml:space="preserve">Prioritizing Subpopulations by Age and Geography. </w:t>
      </w:r>
      <w:proofErr w:type="spellStart"/>
      <w:r>
        <w:rPr>
          <w:rFonts w:ascii="Arial"/>
          <w:i/>
          <w:color w:val="231F20"/>
          <w:sz w:val="12"/>
        </w:rPr>
        <w:t>PLoS</w:t>
      </w:r>
      <w:proofErr w:type="spellEnd"/>
      <w:r>
        <w:rPr>
          <w:rFonts w:ascii="Arial"/>
          <w:i/>
          <w:color w:val="231F20"/>
          <w:sz w:val="12"/>
        </w:rPr>
        <w:t xml:space="preserve"> One. </w:t>
      </w:r>
      <w:r>
        <w:rPr>
          <w:rFonts w:ascii="Arial"/>
          <w:color w:val="231F20"/>
          <w:sz w:val="12"/>
        </w:rPr>
        <w:t xml:space="preserve">2016; </w:t>
      </w:r>
      <w:r>
        <w:rPr>
          <w:rFonts w:ascii="Arial"/>
          <w:b/>
          <w:color w:val="231F20"/>
          <w:sz w:val="12"/>
        </w:rPr>
        <w:t>11</w:t>
      </w:r>
      <w:r>
        <w:rPr>
          <w:rFonts w:ascii="Arial"/>
          <w:color w:val="231F20"/>
          <w:sz w:val="12"/>
        </w:rPr>
        <w:t>(10): e0160699.</w:t>
      </w:r>
    </w:p>
    <w:p w14:paraId="5DAFC410" w14:textId="77777777" w:rsidR="00691051" w:rsidRDefault="00251D60">
      <w:pPr>
        <w:spacing w:line="177" w:lineRule="exact"/>
        <w:ind w:left="454"/>
        <w:rPr>
          <w:rFonts w:ascii="Arial"/>
          <w:b/>
          <w:sz w:val="12"/>
        </w:rPr>
      </w:pPr>
      <w:hyperlink r:id="rId86">
        <w:r>
          <w:rPr>
            <w:rFonts w:ascii="Arial"/>
            <w:b/>
            <w:color w:val="2F85AB"/>
            <w:sz w:val="12"/>
          </w:rPr>
          <w:t xml:space="preserve">PubMed Abstract </w:t>
        </w:r>
      </w:hyperlink>
      <w:r>
        <w:rPr>
          <w:rFonts w:ascii="Arial"/>
          <w:color w:val="231F20"/>
          <w:position w:val="-2"/>
          <w:sz w:val="16"/>
        </w:rPr>
        <w:t xml:space="preserve">| </w:t>
      </w:r>
      <w:hyperlink r:id="rId87">
        <w:r>
          <w:rPr>
            <w:rFonts w:ascii="Arial"/>
            <w:b/>
            <w:color w:val="2F85AB"/>
            <w:sz w:val="12"/>
          </w:rPr>
          <w:t xml:space="preserve">Publisher Full Text </w:t>
        </w:r>
      </w:hyperlink>
      <w:r>
        <w:rPr>
          <w:rFonts w:ascii="Arial"/>
          <w:color w:val="231F20"/>
          <w:position w:val="-2"/>
          <w:sz w:val="16"/>
        </w:rPr>
        <w:t xml:space="preserve">| </w:t>
      </w:r>
      <w:hyperlink r:id="rId88">
        <w:r>
          <w:rPr>
            <w:rFonts w:ascii="Arial"/>
            <w:b/>
            <w:color w:val="2F85AB"/>
            <w:sz w:val="12"/>
          </w:rPr>
          <w:t>Free Full Text</w:t>
        </w:r>
      </w:hyperlink>
    </w:p>
    <w:p w14:paraId="3B01808A" w14:textId="77777777" w:rsidR="00691051" w:rsidRDefault="00251D60">
      <w:pPr>
        <w:pStyle w:val="ListParagraph"/>
        <w:numPr>
          <w:ilvl w:val="0"/>
          <w:numId w:val="1"/>
        </w:numPr>
        <w:tabs>
          <w:tab w:val="left" w:pos="455"/>
        </w:tabs>
        <w:spacing w:before="8" w:line="247" w:lineRule="auto"/>
        <w:ind w:right="195"/>
        <w:rPr>
          <w:b/>
          <w:sz w:val="12"/>
        </w:rPr>
      </w:pPr>
      <w:proofErr w:type="spellStart"/>
      <w:r>
        <w:rPr>
          <w:color w:val="231F20"/>
          <w:sz w:val="12"/>
        </w:rPr>
        <w:t>Kripke</w:t>
      </w:r>
      <w:proofErr w:type="spellEnd"/>
      <w:r>
        <w:rPr>
          <w:color w:val="231F20"/>
          <w:sz w:val="12"/>
        </w:rPr>
        <w:t xml:space="preserve"> K, Perales N, Lija J, </w:t>
      </w:r>
      <w:r>
        <w:rPr>
          <w:i/>
          <w:color w:val="231F20"/>
          <w:sz w:val="12"/>
        </w:rPr>
        <w:t>et al.</w:t>
      </w:r>
      <w:r>
        <w:rPr>
          <w:color w:val="231F20"/>
          <w:sz w:val="12"/>
        </w:rPr>
        <w:t xml:space="preserve">: </w:t>
      </w:r>
      <w:r>
        <w:rPr>
          <w:b/>
          <w:color w:val="231F20"/>
          <w:sz w:val="12"/>
        </w:rPr>
        <w:t>The Economic and Epidemiological Impact of Focusing</w:t>
      </w:r>
      <w:r>
        <w:rPr>
          <w:b/>
          <w:color w:val="231F20"/>
          <w:spacing w:val="-13"/>
          <w:sz w:val="12"/>
        </w:rPr>
        <w:t xml:space="preserve"> </w:t>
      </w:r>
      <w:r>
        <w:rPr>
          <w:b/>
          <w:color w:val="231F20"/>
          <w:sz w:val="12"/>
        </w:rPr>
        <w:t>Voluntary</w:t>
      </w:r>
      <w:r>
        <w:rPr>
          <w:b/>
          <w:color w:val="231F20"/>
          <w:spacing w:val="-3"/>
          <w:sz w:val="12"/>
        </w:rPr>
        <w:t xml:space="preserve"> </w:t>
      </w:r>
      <w:r>
        <w:rPr>
          <w:b/>
          <w:color w:val="231F20"/>
          <w:sz w:val="12"/>
        </w:rPr>
        <w:t>Medical</w:t>
      </w:r>
      <w:r>
        <w:rPr>
          <w:b/>
          <w:color w:val="231F20"/>
          <w:spacing w:val="-4"/>
          <w:sz w:val="12"/>
        </w:rPr>
        <w:t xml:space="preserve"> </w:t>
      </w:r>
      <w:r>
        <w:rPr>
          <w:b/>
          <w:color w:val="231F20"/>
          <w:sz w:val="12"/>
        </w:rPr>
        <w:t>Male</w:t>
      </w:r>
      <w:r>
        <w:rPr>
          <w:b/>
          <w:color w:val="231F20"/>
          <w:spacing w:val="-4"/>
          <w:sz w:val="12"/>
        </w:rPr>
        <w:t xml:space="preserve"> </w:t>
      </w:r>
      <w:r>
        <w:rPr>
          <w:b/>
          <w:color w:val="231F20"/>
          <w:sz w:val="12"/>
        </w:rPr>
        <w:t>Circumcision</w:t>
      </w:r>
      <w:r>
        <w:rPr>
          <w:b/>
          <w:color w:val="231F20"/>
          <w:spacing w:val="-3"/>
          <w:sz w:val="12"/>
        </w:rPr>
        <w:t xml:space="preserve"> </w:t>
      </w:r>
      <w:r>
        <w:rPr>
          <w:b/>
          <w:color w:val="231F20"/>
          <w:sz w:val="12"/>
        </w:rPr>
        <w:t>for</w:t>
      </w:r>
      <w:r>
        <w:rPr>
          <w:b/>
          <w:color w:val="231F20"/>
          <w:spacing w:val="-4"/>
          <w:sz w:val="12"/>
        </w:rPr>
        <w:t xml:space="preserve"> </w:t>
      </w:r>
      <w:r>
        <w:rPr>
          <w:b/>
          <w:color w:val="231F20"/>
          <w:sz w:val="12"/>
        </w:rPr>
        <w:t>HIV</w:t>
      </w:r>
      <w:r>
        <w:rPr>
          <w:b/>
          <w:color w:val="231F20"/>
          <w:spacing w:val="-3"/>
          <w:sz w:val="12"/>
        </w:rPr>
        <w:t xml:space="preserve"> </w:t>
      </w:r>
      <w:r>
        <w:rPr>
          <w:b/>
          <w:color w:val="231F20"/>
          <w:sz w:val="12"/>
        </w:rPr>
        <w:t>Prevention</w:t>
      </w:r>
      <w:r>
        <w:rPr>
          <w:b/>
          <w:color w:val="231F20"/>
          <w:spacing w:val="-4"/>
          <w:sz w:val="12"/>
        </w:rPr>
        <w:t xml:space="preserve"> </w:t>
      </w:r>
      <w:r>
        <w:rPr>
          <w:b/>
          <w:color w:val="231F20"/>
          <w:sz w:val="12"/>
        </w:rPr>
        <w:t>on</w:t>
      </w:r>
      <w:r>
        <w:rPr>
          <w:b/>
          <w:color w:val="231F20"/>
          <w:spacing w:val="-3"/>
          <w:sz w:val="12"/>
        </w:rPr>
        <w:t xml:space="preserve"> </w:t>
      </w:r>
      <w:r>
        <w:rPr>
          <w:b/>
          <w:color w:val="231F20"/>
          <w:sz w:val="12"/>
        </w:rPr>
        <w:t xml:space="preserve">Specific Age Groups and Regions in Tanzania. </w:t>
      </w:r>
      <w:proofErr w:type="spellStart"/>
      <w:r>
        <w:rPr>
          <w:i/>
          <w:color w:val="231F20"/>
          <w:sz w:val="12"/>
        </w:rPr>
        <w:t>PLoS</w:t>
      </w:r>
      <w:proofErr w:type="spellEnd"/>
      <w:r>
        <w:rPr>
          <w:i/>
          <w:color w:val="231F20"/>
          <w:sz w:val="12"/>
        </w:rPr>
        <w:t xml:space="preserve"> One. </w:t>
      </w:r>
      <w:r>
        <w:rPr>
          <w:color w:val="231F20"/>
          <w:sz w:val="12"/>
        </w:rPr>
        <w:t xml:space="preserve">2016; </w:t>
      </w:r>
      <w:r>
        <w:rPr>
          <w:b/>
          <w:color w:val="231F20"/>
          <w:sz w:val="12"/>
        </w:rPr>
        <w:t>11</w:t>
      </w:r>
      <w:r>
        <w:rPr>
          <w:color w:val="231F20"/>
          <w:sz w:val="12"/>
        </w:rPr>
        <w:t>(7): e0153363.</w:t>
      </w:r>
      <w:r>
        <w:rPr>
          <w:color w:val="2F85AB"/>
          <w:sz w:val="12"/>
        </w:rPr>
        <w:t xml:space="preserve"> </w:t>
      </w:r>
      <w:hyperlink r:id="rId89">
        <w:r>
          <w:rPr>
            <w:b/>
            <w:color w:val="2F85AB"/>
            <w:sz w:val="12"/>
          </w:rPr>
          <w:t>PubMed</w:t>
        </w:r>
        <w:r>
          <w:rPr>
            <w:b/>
            <w:color w:val="2F85AB"/>
            <w:spacing w:val="-1"/>
            <w:sz w:val="12"/>
          </w:rPr>
          <w:t xml:space="preserve"> </w:t>
        </w:r>
        <w:r>
          <w:rPr>
            <w:b/>
            <w:color w:val="2F85AB"/>
            <w:sz w:val="12"/>
          </w:rPr>
          <w:t xml:space="preserve">Abstract </w:t>
        </w:r>
      </w:hyperlink>
      <w:r>
        <w:rPr>
          <w:color w:val="231F20"/>
          <w:position w:val="-2"/>
          <w:sz w:val="16"/>
        </w:rPr>
        <w:t>|</w:t>
      </w:r>
      <w:r>
        <w:rPr>
          <w:color w:val="231F20"/>
          <w:spacing w:val="-13"/>
          <w:position w:val="-2"/>
          <w:sz w:val="16"/>
        </w:rPr>
        <w:t xml:space="preserve"> </w:t>
      </w:r>
      <w:hyperlink r:id="rId90">
        <w:r>
          <w:rPr>
            <w:b/>
            <w:color w:val="2F85AB"/>
            <w:sz w:val="12"/>
          </w:rPr>
          <w:t>Publisher Full</w:t>
        </w:r>
        <w:r>
          <w:rPr>
            <w:b/>
            <w:color w:val="2F85AB"/>
            <w:spacing w:val="-12"/>
            <w:sz w:val="12"/>
          </w:rPr>
          <w:t xml:space="preserve"> </w:t>
        </w:r>
        <w:r>
          <w:rPr>
            <w:b/>
            <w:color w:val="2F85AB"/>
            <w:spacing w:val="-3"/>
            <w:sz w:val="12"/>
          </w:rPr>
          <w:t>Text</w:t>
        </w:r>
        <w:r>
          <w:rPr>
            <w:b/>
            <w:color w:val="2F85AB"/>
            <w:spacing w:val="-1"/>
            <w:sz w:val="12"/>
          </w:rPr>
          <w:t xml:space="preserve"> </w:t>
        </w:r>
      </w:hyperlink>
      <w:r>
        <w:rPr>
          <w:color w:val="231F20"/>
          <w:position w:val="-2"/>
          <w:sz w:val="16"/>
        </w:rPr>
        <w:t>|</w:t>
      </w:r>
      <w:r>
        <w:rPr>
          <w:color w:val="231F20"/>
          <w:spacing w:val="-12"/>
          <w:position w:val="-2"/>
          <w:sz w:val="16"/>
        </w:rPr>
        <w:t xml:space="preserve"> </w:t>
      </w:r>
      <w:hyperlink r:id="rId91">
        <w:r>
          <w:rPr>
            <w:b/>
            <w:color w:val="2F85AB"/>
            <w:sz w:val="12"/>
          </w:rPr>
          <w:t>Free Full</w:t>
        </w:r>
        <w:r>
          <w:rPr>
            <w:b/>
            <w:color w:val="2F85AB"/>
            <w:spacing w:val="-12"/>
            <w:sz w:val="12"/>
          </w:rPr>
          <w:t xml:space="preserve"> </w:t>
        </w:r>
        <w:r>
          <w:rPr>
            <w:b/>
            <w:color w:val="2F85AB"/>
            <w:spacing w:val="-3"/>
            <w:sz w:val="12"/>
          </w:rPr>
          <w:t>Text</w:t>
        </w:r>
      </w:hyperlink>
    </w:p>
    <w:p w14:paraId="43AD0919" w14:textId="77777777" w:rsidR="00691051" w:rsidRDefault="00251D60">
      <w:pPr>
        <w:pStyle w:val="ListParagraph"/>
        <w:numPr>
          <w:ilvl w:val="0"/>
          <w:numId w:val="1"/>
        </w:numPr>
        <w:tabs>
          <w:tab w:val="left" w:pos="455"/>
        </w:tabs>
        <w:spacing w:before="0" w:line="249" w:lineRule="auto"/>
        <w:ind w:right="178"/>
        <w:rPr>
          <w:sz w:val="12"/>
        </w:rPr>
      </w:pPr>
      <w:proofErr w:type="spellStart"/>
      <w:r>
        <w:rPr>
          <w:color w:val="231F20"/>
          <w:sz w:val="12"/>
        </w:rPr>
        <w:t>Schelar</w:t>
      </w:r>
      <w:proofErr w:type="spellEnd"/>
      <w:r>
        <w:rPr>
          <w:color w:val="231F20"/>
          <w:sz w:val="12"/>
        </w:rPr>
        <w:t xml:space="preserve"> E, Polis CB, </w:t>
      </w:r>
      <w:proofErr w:type="spellStart"/>
      <w:r>
        <w:rPr>
          <w:color w:val="231F20"/>
          <w:sz w:val="12"/>
        </w:rPr>
        <w:t>Essam</w:t>
      </w:r>
      <w:proofErr w:type="spellEnd"/>
      <w:r>
        <w:rPr>
          <w:color w:val="231F20"/>
          <w:sz w:val="12"/>
        </w:rPr>
        <w:t xml:space="preserve"> T, </w:t>
      </w:r>
      <w:r>
        <w:rPr>
          <w:i/>
          <w:color w:val="231F20"/>
          <w:sz w:val="12"/>
        </w:rPr>
        <w:t>et al.</w:t>
      </w:r>
      <w:r>
        <w:rPr>
          <w:color w:val="231F20"/>
          <w:sz w:val="12"/>
        </w:rPr>
        <w:t xml:space="preserve">: </w:t>
      </w:r>
      <w:r>
        <w:rPr>
          <w:b/>
          <w:color w:val="231F20"/>
          <w:sz w:val="12"/>
        </w:rPr>
        <w:t xml:space="preserve">Multipurpose prevention technologies for sexual and reproductive health: mapping global needs for introduction of </w:t>
      </w:r>
      <w:r>
        <w:rPr>
          <w:b/>
          <w:color w:val="231F20"/>
          <w:spacing w:val="-8"/>
          <w:sz w:val="12"/>
        </w:rPr>
        <w:t xml:space="preserve">new </w:t>
      </w:r>
      <w:r>
        <w:rPr>
          <w:b/>
          <w:color w:val="231F20"/>
          <w:sz w:val="12"/>
        </w:rPr>
        <w:t xml:space="preserve">preventive products. </w:t>
      </w:r>
      <w:r>
        <w:rPr>
          <w:i/>
          <w:color w:val="231F20"/>
          <w:sz w:val="12"/>
        </w:rPr>
        <w:t xml:space="preserve">Contraception. </w:t>
      </w:r>
      <w:r>
        <w:rPr>
          <w:color w:val="231F20"/>
          <w:sz w:val="12"/>
        </w:rPr>
        <w:t xml:space="preserve">2016; </w:t>
      </w:r>
      <w:r>
        <w:rPr>
          <w:b/>
          <w:color w:val="231F20"/>
          <w:sz w:val="12"/>
        </w:rPr>
        <w:t>93</w:t>
      </w:r>
      <w:r>
        <w:rPr>
          <w:color w:val="231F20"/>
          <w:sz w:val="12"/>
        </w:rPr>
        <w:t>(1):</w:t>
      </w:r>
      <w:r>
        <w:rPr>
          <w:color w:val="231F20"/>
          <w:spacing w:val="-1"/>
          <w:sz w:val="12"/>
        </w:rPr>
        <w:t xml:space="preserve"> </w:t>
      </w:r>
      <w:r>
        <w:rPr>
          <w:color w:val="231F20"/>
          <w:sz w:val="12"/>
        </w:rPr>
        <w:t>32–43.</w:t>
      </w:r>
    </w:p>
    <w:p w14:paraId="6042CB30" w14:textId="77777777" w:rsidR="00691051" w:rsidRDefault="00251D60">
      <w:pPr>
        <w:spacing w:line="178" w:lineRule="exact"/>
        <w:ind w:left="454"/>
        <w:rPr>
          <w:rFonts w:ascii="Arial"/>
          <w:b/>
          <w:sz w:val="12"/>
        </w:rPr>
      </w:pPr>
      <w:hyperlink r:id="rId92">
        <w:r>
          <w:rPr>
            <w:rFonts w:ascii="Arial"/>
            <w:b/>
            <w:color w:val="2F85AB"/>
            <w:sz w:val="12"/>
          </w:rPr>
          <w:t xml:space="preserve">PubMed Abstract </w:t>
        </w:r>
      </w:hyperlink>
      <w:r>
        <w:rPr>
          <w:rFonts w:ascii="Arial"/>
          <w:color w:val="231F20"/>
          <w:position w:val="-2"/>
          <w:sz w:val="16"/>
        </w:rPr>
        <w:t xml:space="preserve">| </w:t>
      </w:r>
      <w:hyperlink r:id="rId93">
        <w:r>
          <w:rPr>
            <w:rFonts w:ascii="Arial"/>
            <w:b/>
            <w:color w:val="2F85AB"/>
            <w:sz w:val="12"/>
          </w:rPr>
          <w:t>Publisher Full Text</w:t>
        </w:r>
      </w:hyperlink>
    </w:p>
    <w:p w14:paraId="7D79D8BC" w14:textId="77777777" w:rsidR="00691051" w:rsidRDefault="00251D60">
      <w:pPr>
        <w:pStyle w:val="ListParagraph"/>
        <w:numPr>
          <w:ilvl w:val="0"/>
          <w:numId w:val="1"/>
        </w:numPr>
        <w:tabs>
          <w:tab w:val="left" w:pos="455"/>
        </w:tabs>
        <w:spacing w:before="7" w:line="249" w:lineRule="auto"/>
        <w:ind w:right="216"/>
        <w:rPr>
          <w:sz w:val="12"/>
        </w:rPr>
      </w:pPr>
      <w:r>
        <w:rPr>
          <w:color w:val="231F20"/>
          <w:sz w:val="12"/>
        </w:rPr>
        <w:t xml:space="preserve">Mahler H, Searle S, Plotkin M, </w:t>
      </w:r>
      <w:r>
        <w:rPr>
          <w:i/>
          <w:color w:val="231F20"/>
          <w:sz w:val="12"/>
        </w:rPr>
        <w:t>et al.</w:t>
      </w:r>
      <w:r>
        <w:rPr>
          <w:color w:val="231F20"/>
          <w:sz w:val="12"/>
        </w:rPr>
        <w:t xml:space="preserve">: </w:t>
      </w:r>
      <w:r>
        <w:rPr>
          <w:b/>
          <w:color w:val="231F20"/>
          <w:sz w:val="12"/>
        </w:rPr>
        <w:t xml:space="preserve">Covering the Last Kilometer: Using GIS to Scale-Up Voluntary Medical Male Circumcision Services in Iringa and </w:t>
      </w:r>
      <w:proofErr w:type="spellStart"/>
      <w:r>
        <w:rPr>
          <w:b/>
          <w:color w:val="231F20"/>
          <w:spacing w:val="-3"/>
          <w:sz w:val="12"/>
        </w:rPr>
        <w:t>Njombe</w:t>
      </w:r>
      <w:proofErr w:type="spellEnd"/>
      <w:r>
        <w:rPr>
          <w:b/>
          <w:color w:val="231F20"/>
          <w:spacing w:val="-3"/>
          <w:sz w:val="12"/>
        </w:rPr>
        <w:t xml:space="preserve"> </w:t>
      </w:r>
      <w:r>
        <w:rPr>
          <w:b/>
          <w:color w:val="231F20"/>
          <w:sz w:val="12"/>
        </w:rPr>
        <w:t xml:space="preserve">Regions, Tanzania. </w:t>
      </w:r>
      <w:r>
        <w:rPr>
          <w:i/>
          <w:color w:val="231F20"/>
          <w:sz w:val="12"/>
        </w:rPr>
        <w:t xml:space="preserve">Glob Health Sci </w:t>
      </w:r>
      <w:proofErr w:type="spellStart"/>
      <w:r>
        <w:rPr>
          <w:i/>
          <w:color w:val="231F20"/>
          <w:sz w:val="12"/>
        </w:rPr>
        <w:t>Pract</w:t>
      </w:r>
      <w:proofErr w:type="spellEnd"/>
      <w:r>
        <w:rPr>
          <w:i/>
          <w:color w:val="231F20"/>
          <w:sz w:val="12"/>
        </w:rPr>
        <w:t xml:space="preserve">. </w:t>
      </w:r>
      <w:r>
        <w:rPr>
          <w:color w:val="231F20"/>
          <w:sz w:val="12"/>
        </w:rPr>
        <w:t xml:space="preserve">2015; </w:t>
      </w:r>
      <w:r>
        <w:rPr>
          <w:b/>
          <w:color w:val="231F20"/>
          <w:sz w:val="12"/>
        </w:rPr>
        <w:t>3</w:t>
      </w:r>
      <w:r>
        <w:rPr>
          <w:color w:val="231F20"/>
          <w:sz w:val="12"/>
        </w:rPr>
        <w:t>(3):</w:t>
      </w:r>
      <w:r>
        <w:rPr>
          <w:color w:val="231F20"/>
          <w:spacing w:val="-20"/>
          <w:sz w:val="12"/>
        </w:rPr>
        <w:t xml:space="preserve"> </w:t>
      </w:r>
      <w:r>
        <w:rPr>
          <w:color w:val="231F20"/>
          <w:sz w:val="12"/>
        </w:rPr>
        <w:t>503–15.</w:t>
      </w:r>
    </w:p>
    <w:p w14:paraId="467C9E81" w14:textId="77777777" w:rsidR="00691051" w:rsidRDefault="00251D60">
      <w:pPr>
        <w:spacing w:line="178" w:lineRule="exact"/>
        <w:ind w:left="454"/>
        <w:rPr>
          <w:rFonts w:ascii="Arial"/>
          <w:b/>
          <w:sz w:val="12"/>
        </w:rPr>
      </w:pPr>
      <w:hyperlink r:id="rId94">
        <w:r>
          <w:rPr>
            <w:rFonts w:ascii="Arial"/>
            <w:b/>
            <w:color w:val="2F85AB"/>
            <w:sz w:val="12"/>
          </w:rPr>
          <w:t xml:space="preserve">PubMed Abstract </w:t>
        </w:r>
      </w:hyperlink>
      <w:r>
        <w:rPr>
          <w:rFonts w:ascii="Arial"/>
          <w:color w:val="231F20"/>
          <w:position w:val="-2"/>
          <w:sz w:val="16"/>
        </w:rPr>
        <w:t xml:space="preserve">| </w:t>
      </w:r>
      <w:hyperlink r:id="rId95">
        <w:r>
          <w:rPr>
            <w:rFonts w:ascii="Arial"/>
            <w:b/>
            <w:color w:val="2F85AB"/>
            <w:sz w:val="12"/>
          </w:rPr>
          <w:t xml:space="preserve">Publisher Full Text </w:t>
        </w:r>
      </w:hyperlink>
      <w:r>
        <w:rPr>
          <w:rFonts w:ascii="Arial"/>
          <w:color w:val="231F20"/>
          <w:position w:val="-2"/>
          <w:sz w:val="16"/>
        </w:rPr>
        <w:t xml:space="preserve">| </w:t>
      </w:r>
      <w:hyperlink r:id="rId96">
        <w:r>
          <w:rPr>
            <w:rFonts w:ascii="Arial"/>
            <w:b/>
            <w:color w:val="2F85AB"/>
            <w:sz w:val="12"/>
          </w:rPr>
          <w:t>Free Full Text</w:t>
        </w:r>
      </w:hyperlink>
    </w:p>
    <w:p w14:paraId="35D99E98" w14:textId="77777777" w:rsidR="00691051" w:rsidRDefault="00251D60">
      <w:pPr>
        <w:pStyle w:val="ListParagraph"/>
        <w:numPr>
          <w:ilvl w:val="0"/>
          <w:numId w:val="1"/>
        </w:numPr>
        <w:tabs>
          <w:tab w:val="left" w:pos="455"/>
        </w:tabs>
        <w:spacing w:before="8"/>
        <w:rPr>
          <w:sz w:val="12"/>
        </w:rPr>
      </w:pPr>
      <w:r>
        <w:rPr>
          <w:color w:val="231F20"/>
          <w:sz w:val="12"/>
        </w:rPr>
        <w:t xml:space="preserve">Camber Collective: </w:t>
      </w:r>
      <w:r>
        <w:rPr>
          <w:b/>
          <w:color w:val="231F20"/>
          <w:sz w:val="12"/>
        </w:rPr>
        <w:t>Increasing contraceptive use in Niger: final report.</w:t>
      </w:r>
      <w:r>
        <w:rPr>
          <w:b/>
          <w:color w:val="231F20"/>
          <w:spacing w:val="-5"/>
          <w:sz w:val="12"/>
        </w:rPr>
        <w:t xml:space="preserve"> </w:t>
      </w:r>
      <w:r>
        <w:rPr>
          <w:color w:val="231F20"/>
          <w:sz w:val="12"/>
        </w:rPr>
        <w:t>2015.</w:t>
      </w:r>
    </w:p>
    <w:p w14:paraId="78A5FDFD" w14:textId="77777777" w:rsidR="00691051" w:rsidRDefault="00251D60">
      <w:pPr>
        <w:spacing w:before="6"/>
        <w:ind w:left="454"/>
        <w:rPr>
          <w:rFonts w:ascii="Arial"/>
          <w:b/>
          <w:sz w:val="12"/>
        </w:rPr>
      </w:pPr>
      <w:hyperlink r:id="rId97">
        <w:r>
          <w:rPr>
            <w:rFonts w:ascii="Arial"/>
            <w:b/>
            <w:color w:val="2F85AB"/>
            <w:sz w:val="12"/>
          </w:rPr>
          <w:t>Reference Source</w:t>
        </w:r>
      </w:hyperlink>
    </w:p>
    <w:p w14:paraId="130DCBC6" w14:textId="77777777" w:rsidR="00691051" w:rsidRDefault="00251D60">
      <w:pPr>
        <w:pStyle w:val="ListParagraph"/>
        <w:numPr>
          <w:ilvl w:val="0"/>
          <w:numId w:val="1"/>
        </w:numPr>
        <w:tabs>
          <w:tab w:val="left" w:pos="455"/>
        </w:tabs>
        <w:spacing w:before="46" w:line="247" w:lineRule="auto"/>
        <w:ind w:right="581"/>
        <w:rPr>
          <w:b/>
          <w:sz w:val="12"/>
        </w:rPr>
      </w:pPr>
      <w:r>
        <w:rPr>
          <w:color w:val="231F20"/>
          <w:sz w:val="12"/>
        </w:rPr>
        <w:t xml:space="preserve">Sgaier SK, Eletskaya M, Engl E, </w:t>
      </w:r>
      <w:r>
        <w:rPr>
          <w:i/>
          <w:color w:val="231F20"/>
          <w:sz w:val="12"/>
        </w:rPr>
        <w:t>et al.</w:t>
      </w:r>
      <w:r>
        <w:rPr>
          <w:color w:val="231F20"/>
          <w:sz w:val="12"/>
        </w:rPr>
        <w:t xml:space="preserve">: </w:t>
      </w:r>
      <w:r>
        <w:rPr>
          <w:b/>
          <w:color w:val="231F20"/>
          <w:sz w:val="12"/>
        </w:rPr>
        <w:t>A case study for a</w:t>
      </w:r>
      <w:r>
        <w:rPr>
          <w:b/>
          <w:color w:val="231F20"/>
          <w:spacing w:val="-21"/>
          <w:sz w:val="12"/>
        </w:rPr>
        <w:t xml:space="preserve"> </w:t>
      </w:r>
      <w:r>
        <w:rPr>
          <w:b/>
          <w:color w:val="231F20"/>
          <w:sz w:val="12"/>
        </w:rPr>
        <w:t xml:space="preserve">psychographic- behavioral segmentation approach for targeted demand generation in voluntary medical male circumcision. </w:t>
      </w:r>
      <w:proofErr w:type="spellStart"/>
      <w:r>
        <w:rPr>
          <w:i/>
          <w:color w:val="231F20"/>
          <w:sz w:val="12"/>
        </w:rPr>
        <w:t>eLife</w:t>
      </w:r>
      <w:proofErr w:type="spellEnd"/>
      <w:r>
        <w:rPr>
          <w:i/>
          <w:color w:val="231F20"/>
          <w:sz w:val="12"/>
        </w:rPr>
        <w:t xml:space="preserve">. </w:t>
      </w:r>
      <w:r>
        <w:rPr>
          <w:color w:val="231F20"/>
          <w:sz w:val="12"/>
        </w:rPr>
        <w:t xml:space="preserve">2017; </w:t>
      </w:r>
      <w:r>
        <w:rPr>
          <w:b/>
          <w:color w:val="231F20"/>
          <w:sz w:val="12"/>
        </w:rPr>
        <w:t>6</w:t>
      </w:r>
      <w:r>
        <w:rPr>
          <w:color w:val="231F20"/>
          <w:sz w:val="12"/>
        </w:rPr>
        <w:t xml:space="preserve">: </w:t>
      </w:r>
      <w:proofErr w:type="spellStart"/>
      <w:r>
        <w:rPr>
          <w:color w:val="231F20"/>
          <w:sz w:val="12"/>
        </w:rPr>
        <w:t>pii</w:t>
      </w:r>
      <w:proofErr w:type="spellEnd"/>
      <w:r>
        <w:rPr>
          <w:color w:val="231F20"/>
          <w:sz w:val="12"/>
        </w:rPr>
        <w:t>: e25923.</w:t>
      </w:r>
      <w:r>
        <w:rPr>
          <w:color w:val="2F85AB"/>
          <w:sz w:val="12"/>
        </w:rPr>
        <w:t xml:space="preserve"> </w:t>
      </w:r>
      <w:hyperlink r:id="rId98">
        <w:r>
          <w:rPr>
            <w:b/>
            <w:color w:val="2F85AB"/>
            <w:sz w:val="12"/>
          </w:rPr>
          <w:t>PubMed</w:t>
        </w:r>
        <w:r>
          <w:rPr>
            <w:b/>
            <w:color w:val="2F85AB"/>
            <w:spacing w:val="-1"/>
            <w:sz w:val="12"/>
          </w:rPr>
          <w:t xml:space="preserve"> </w:t>
        </w:r>
        <w:r>
          <w:rPr>
            <w:b/>
            <w:color w:val="2F85AB"/>
            <w:sz w:val="12"/>
          </w:rPr>
          <w:t xml:space="preserve">Abstract </w:t>
        </w:r>
      </w:hyperlink>
      <w:r>
        <w:rPr>
          <w:color w:val="231F20"/>
          <w:position w:val="-2"/>
          <w:sz w:val="16"/>
        </w:rPr>
        <w:t>|</w:t>
      </w:r>
      <w:r>
        <w:rPr>
          <w:color w:val="231F20"/>
          <w:spacing w:val="-13"/>
          <w:position w:val="-2"/>
          <w:sz w:val="16"/>
        </w:rPr>
        <w:t xml:space="preserve"> </w:t>
      </w:r>
      <w:hyperlink r:id="rId99">
        <w:r>
          <w:rPr>
            <w:b/>
            <w:color w:val="2F85AB"/>
            <w:sz w:val="12"/>
          </w:rPr>
          <w:t>Publisher Full</w:t>
        </w:r>
        <w:r>
          <w:rPr>
            <w:b/>
            <w:color w:val="2F85AB"/>
            <w:spacing w:val="-13"/>
            <w:sz w:val="12"/>
          </w:rPr>
          <w:t xml:space="preserve"> </w:t>
        </w:r>
        <w:r>
          <w:rPr>
            <w:b/>
            <w:color w:val="2F85AB"/>
            <w:spacing w:val="-3"/>
            <w:sz w:val="12"/>
          </w:rPr>
          <w:t>Text</w:t>
        </w:r>
        <w:r>
          <w:rPr>
            <w:b/>
            <w:color w:val="2F85AB"/>
            <w:sz w:val="12"/>
          </w:rPr>
          <w:t xml:space="preserve"> </w:t>
        </w:r>
      </w:hyperlink>
      <w:r>
        <w:rPr>
          <w:color w:val="231F20"/>
          <w:position w:val="-2"/>
          <w:sz w:val="16"/>
        </w:rPr>
        <w:t>|</w:t>
      </w:r>
      <w:r>
        <w:rPr>
          <w:color w:val="231F20"/>
          <w:spacing w:val="-13"/>
          <w:position w:val="-2"/>
          <w:sz w:val="16"/>
        </w:rPr>
        <w:t xml:space="preserve"> </w:t>
      </w:r>
      <w:hyperlink r:id="rId100">
        <w:r>
          <w:rPr>
            <w:b/>
            <w:color w:val="2F85AB"/>
            <w:sz w:val="12"/>
          </w:rPr>
          <w:t>Free Full</w:t>
        </w:r>
        <w:r>
          <w:rPr>
            <w:b/>
            <w:color w:val="2F85AB"/>
            <w:spacing w:val="-12"/>
            <w:sz w:val="12"/>
          </w:rPr>
          <w:t xml:space="preserve"> </w:t>
        </w:r>
        <w:r>
          <w:rPr>
            <w:b/>
            <w:color w:val="2F85AB"/>
            <w:spacing w:val="-3"/>
            <w:sz w:val="12"/>
          </w:rPr>
          <w:t>Text</w:t>
        </w:r>
      </w:hyperlink>
    </w:p>
    <w:p w14:paraId="134F1DF5" w14:textId="77777777" w:rsidR="00691051" w:rsidRDefault="00251D60">
      <w:pPr>
        <w:pStyle w:val="ListParagraph"/>
        <w:numPr>
          <w:ilvl w:val="0"/>
          <w:numId w:val="1"/>
        </w:numPr>
        <w:tabs>
          <w:tab w:val="left" w:pos="455"/>
        </w:tabs>
        <w:spacing w:before="0" w:line="249" w:lineRule="auto"/>
        <w:ind w:right="242"/>
        <w:rPr>
          <w:sz w:val="12"/>
        </w:rPr>
      </w:pPr>
      <w:proofErr w:type="spellStart"/>
      <w:r>
        <w:rPr>
          <w:color w:val="231F20"/>
          <w:sz w:val="12"/>
        </w:rPr>
        <w:t>Mutugi</w:t>
      </w:r>
      <w:proofErr w:type="spellEnd"/>
      <w:r>
        <w:rPr>
          <w:color w:val="231F20"/>
          <w:sz w:val="12"/>
        </w:rPr>
        <w:t xml:space="preserve"> JK: </w:t>
      </w:r>
      <w:r>
        <w:rPr>
          <w:b/>
          <w:color w:val="231F20"/>
          <w:sz w:val="12"/>
        </w:rPr>
        <w:t>A cultural-contextual assessment of the use of social marketing approach</w:t>
      </w:r>
      <w:r>
        <w:rPr>
          <w:b/>
          <w:color w:val="231F20"/>
          <w:spacing w:val="-3"/>
          <w:sz w:val="12"/>
        </w:rPr>
        <w:t xml:space="preserve"> </w:t>
      </w:r>
      <w:r>
        <w:rPr>
          <w:b/>
          <w:color w:val="231F20"/>
          <w:sz w:val="12"/>
        </w:rPr>
        <w:t>in</w:t>
      </w:r>
      <w:r>
        <w:rPr>
          <w:b/>
          <w:color w:val="231F20"/>
          <w:spacing w:val="-3"/>
          <w:sz w:val="12"/>
        </w:rPr>
        <w:t xml:space="preserve"> </w:t>
      </w:r>
      <w:r>
        <w:rPr>
          <w:b/>
          <w:color w:val="231F20"/>
          <w:sz w:val="12"/>
        </w:rPr>
        <w:t>HIV/AIDS</w:t>
      </w:r>
      <w:r>
        <w:rPr>
          <w:b/>
          <w:color w:val="231F20"/>
          <w:spacing w:val="-3"/>
          <w:sz w:val="12"/>
        </w:rPr>
        <w:t xml:space="preserve"> </w:t>
      </w:r>
      <w:proofErr w:type="spellStart"/>
      <w:r>
        <w:rPr>
          <w:b/>
          <w:color w:val="231F20"/>
          <w:sz w:val="12"/>
        </w:rPr>
        <w:t>programmes</w:t>
      </w:r>
      <w:proofErr w:type="spellEnd"/>
      <w:r>
        <w:rPr>
          <w:b/>
          <w:color w:val="231F20"/>
          <w:spacing w:val="-3"/>
          <w:sz w:val="12"/>
        </w:rPr>
        <w:t xml:space="preserve"> </w:t>
      </w:r>
      <w:r>
        <w:rPr>
          <w:b/>
          <w:color w:val="231F20"/>
          <w:sz w:val="12"/>
        </w:rPr>
        <w:t>in</w:t>
      </w:r>
      <w:r>
        <w:rPr>
          <w:b/>
          <w:color w:val="231F20"/>
          <w:spacing w:val="-3"/>
          <w:sz w:val="12"/>
        </w:rPr>
        <w:t xml:space="preserve"> </w:t>
      </w:r>
      <w:r>
        <w:rPr>
          <w:b/>
          <w:color w:val="231F20"/>
          <w:sz w:val="12"/>
        </w:rPr>
        <w:t>Kenya.</w:t>
      </w:r>
      <w:r>
        <w:rPr>
          <w:b/>
          <w:color w:val="231F20"/>
          <w:spacing w:val="-3"/>
          <w:sz w:val="12"/>
        </w:rPr>
        <w:t xml:space="preserve"> </w:t>
      </w:r>
      <w:r>
        <w:rPr>
          <w:color w:val="231F20"/>
          <w:sz w:val="12"/>
        </w:rPr>
        <w:t>University</w:t>
      </w:r>
      <w:r>
        <w:rPr>
          <w:color w:val="231F20"/>
          <w:spacing w:val="-3"/>
          <w:sz w:val="12"/>
        </w:rPr>
        <w:t xml:space="preserve"> </w:t>
      </w:r>
      <w:r>
        <w:rPr>
          <w:color w:val="231F20"/>
          <w:sz w:val="12"/>
        </w:rPr>
        <w:t>of</w:t>
      </w:r>
      <w:r>
        <w:rPr>
          <w:color w:val="231F20"/>
          <w:spacing w:val="-2"/>
          <w:sz w:val="12"/>
        </w:rPr>
        <w:t xml:space="preserve"> </w:t>
      </w:r>
      <w:r>
        <w:rPr>
          <w:color w:val="231F20"/>
          <w:sz w:val="12"/>
        </w:rPr>
        <w:t>East</w:t>
      </w:r>
      <w:r>
        <w:rPr>
          <w:color w:val="231F20"/>
          <w:spacing w:val="-3"/>
          <w:sz w:val="12"/>
        </w:rPr>
        <w:t xml:space="preserve"> </w:t>
      </w:r>
      <w:r>
        <w:rPr>
          <w:color w:val="231F20"/>
          <w:sz w:val="12"/>
        </w:rPr>
        <w:t>London</w:t>
      </w:r>
      <w:r>
        <w:rPr>
          <w:color w:val="231F20"/>
          <w:spacing w:val="-3"/>
          <w:sz w:val="12"/>
        </w:rPr>
        <w:t xml:space="preserve"> </w:t>
      </w:r>
      <w:r>
        <w:rPr>
          <w:color w:val="231F20"/>
          <w:sz w:val="12"/>
        </w:rPr>
        <w:t>(United Kingdom). ProQuest Dissertations Publishing, 2017;</w:t>
      </w:r>
      <w:r>
        <w:rPr>
          <w:color w:val="231F20"/>
          <w:spacing w:val="-1"/>
          <w:sz w:val="12"/>
        </w:rPr>
        <w:t xml:space="preserve"> </w:t>
      </w:r>
      <w:r>
        <w:rPr>
          <w:color w:val="231F20"/>
          <w:sz w:val="12"/>
        </w:rPr>
        <w:t>10660364.</w:t>
      </w:r>
    </w:p>
    <w:p w14:paraId="5D3D0E3A" w14:textId="77777777" w:rsidR="00691051" w:rsidRDefault="00251D60">
      <w:pPr>
        <w:spacing w:before="1"/>
        <w:ind w:left="454"/>
        <w:rPr>
          <w:rFonts w:ascii="Arial"/>
          <w:b/>
          <w:sz w:val="12"/>
        </w:rPr>
      </w:pPr>
      <w:hyperlink r:id="rId101">
        <w:r>
          <w:rPr>
            <w:rFonts w:ascii="Arial"/>
            <w:b/>
            <w:color w:val="2F85AB"/>
            <w:sz w:val="12"/>
          </w:rPr>
          <w:t>Reference Source</w:t>
        </w:r>
      </w:hyperlink>
    </w:p>
    <w:p w14:paraId="0A57B931" w14:textId="77777777" w:rsidR="00691051" w:rsidRDefault="00251D60">
      <w:pPr>
        <w:pStyle w:val="ListParagraph"/>
        <w:numPr>
          <w:ilvl w:val="0"/>
          <w:numId w:val="1"/>
        </w:numPr>
        <w:tabs>
          <w:tab w:val="left" w:pos="455"/>
        </w:tabs>
        <w:spacing w:before="46" w:line="249" w:lineRule="auto"/>
        <w:ind w:right="234"/>
        <w:rPr>
          <w:b/>
          <w:sz w:val="12"/>
        </w:rPr>
      </w:pPr>
      <w:proofErr w:type="spellStart"/>
      <w:r>
        <w:rPr>
          <w:color w:val="231F20"/>
          <w:sz w:val="12"/>
        </w:rPr>
        <w:t>Leiby</w:t>
      </w:r>
      <w:proofErr w:type="spellEnd"/>
      <w:r>
        <w:rPr>
          <w:color w:val="231F20"/>
          <w:sz w:val="12"/>
        </w:rPr>
        <w:t xml:space="preserve"> K, Connor A, </w:t>
      </w:r>
      <w:proofErr w:type="spellStart"/>
      <w:r>
        <w:rPr>
          <w:color w:val="231F20"/>
          <w:sz w:val="12"/>
        </w:rPr>
        <w:t>Tsague</w:t>
      </w:r>
      <w:proofErr w:type="spellEnd"/>
      <w:r>
        <w:rPr>
          <w:color w:val="231F20"/>
          <w:sz w:val="12"/>
        </w:rPr>
        <w:t xml:space="preserve"> L, </w:t>
      </w:r>
      <w:r>
        <w:rPr>
          <w:i/>
          <w:color w:val="231F20"/>
          <w:sz w:val="12"/>
        </w:rPr>
        <w:t>et al.</w:t>
      </w:r>
      <w:r>
        <w:rPr>
          <w:color w:val="231F20"/>
          <w:sz w:val="12"/>
        </w:rPr>
        <w:t xml:space="preserve">: </w:t>
      </w:r>
      <w:r>
        <w:rPr>
          <w:b/>
          <w:color w:val="231F20"/>
          <w:sz w:val="12"/>
        </w:rPr>
        <w:t xml:space="preserve">The Impact of SMS-Based Interventions </w:t>
      </w:r>
      <w:r>
        <w:rPr>
          <w:b/>
          <w:color w:val="231F20"/>
          <w:spacing w:val="-8"/>
          <w:sz w:val="12"/>
        </w:rPr>
        <w:t xml:space="preserve">on </w:t>
      </w:r>
      <w:r>
        <w:rPr>
          <w:b/>
          <w:color w:val="231F20"/>
          <w:sz w:val="12"/>
        </w:rPr>
        <w:t>VMMC</w:t>
      </w:r>
      <w:r>
        <w:rPr>
          <w:b/>
          <w:color w:val="231F20"/>
          <w:spacing w:val="-2"/>
          <w:sz w:val="12"/>
        </w:rPr>
        <w:t xml:space="preserve"> </w:t>
      </w:r>
      <w:r>
        <w:rPr>
          <w:b/>
          <w:color w:val="231F20"/>
          <w:sz w:val="12"/>
        </w:rPr>
        <w:t>Uptake</w:t>
      </w:r>
      <w:r>
        <w:rPr>
          <w:b/>
          <w:color w:val="231F20"/>
          <w:spacing w:val="-1"/>
          <w:sz w:val="12"/>
        </w:rPr>
        <w:t xml:space="preserve"> </w:t>
      </w:r>
      <w:r>
        <w:rPr>
          <w:b/>
          <w:color w:val="231F20"/>
          <w:sz w:val="12"/>
        </w:rPr>
        <w:t>in</w:t>
      </w:r>
      <w:r>
        <w:rPr>
          <w:b/>
          <w:color w:val="231F20"/>
          <w:spacing w:val="-1"/>
          <w:sz w:val="12"/>
        </w:rPr>
        <w:t xml:space="preserve"> </w:t>
      </w:r>
      <w:r>
        <w:rPr>
          <w:b/>
          <w:color w:val="231F20"/>
          <w:sz w:val="12"/>
        </w:rPr>
        <w:t>Lusaka</w:t>
      </w:r>
      <w:r>
        <w:rPr>
          <w:b/>
          <w:color w:val="231F20"/>
          <w:spacing w:val="-2"/>
          <w:sz w:val="12"/>
        </w:rPr>
        <w:t xml:space="preserve"> </w:t>
      </w:r>
      <w:r>
        <w:rPr>
          <w:b/>
          <w:color w:val="231F20"/>
          <w:sz w:val="12"/>
        </w:rPr>
        <w:t>Province,</w:t>
      </w:r>
      <w:r>
        <w:rPr>
          <w:b/>
          <w:color w:val="231F20"/>
          <w:spacing w:val="-6"/>
          <w:sz w:val="12"/>
        </w:rPr>
        <w:t xml:space="preserve"> </w:t>
      </w:r>
      <w:r>
        <w:rPr>
          <w:b/>
          <w:color w:val="231F20"/>
          <w:sz w:val="12"/>
        </w:rPr>
        <w:t>Zambia:</w:t>
      </w:r>
      <w:r>
        <w:rPr>
          <w:b/>
          <w:color w:val="231F20"/>
          <w:spacing w:val="-6"/>
          <w:sz w:val="12"/>
        </w:rPr>
        <w:t xml:space="preserve"> </w:t>
      </w:r>
      <w:r>
        <w:rPr>
          <w:b/>
          <w:color w:val="231F20"/>
          <w:sz w:val="12"/>
        </w:rPr>
        <w:t>A</w:t>
      </w:r>
      <w:r>
        <w:rPr>
          <w:b/>
          <w:color w:val="231F20"/>
          <w:spacing w:val="-1"/>
          <w:sz w:val="12"/>
        </w:rPr>
        <w:t xml:space="preserve"> </w:t>
      </w:r>
      <w:r>
        <w:rPr>
          <w:b/>
          <w:color w:val="231F20"/>
          <w:sz w:val="12"/>
        </w:rPr>
        <w:t>Randomized</w:t>
      </w:r>
      <w:r>
        <w:rPr>
          <w:b/>
          <w:color w:val="231F20"/>
          <w:spacing w:val="-2"/>
          <w:sz w:val="12"/>
        </w:rPr>
        <w:t xml:space="preserve"> </w:t>
      </w:r>
      <w:r>
        <w:rPr>
          <w:b/>
          <w:color w:val="231F20"/>
          <w:sz w:val="12"/>
        </w:rPr>
        <w:t>Controlled</w:t>
      </w:r>
      <w:r>
        <w:rPr>
          <w:b/>
          <w:color w:val="231F20"/>
          <w:spacing w:val="-13"/>
          <w:sz w:val="12"/>
        </w:rPr>
        <w:t xml:space="preserve"> </w:t>
      </w:r>
      <w:r>
        <w:rPr>
          <w:b/>
          <w:color w:val="231F20"/>
          <w:sz w:val="12"/>
        </w:rPr>
        <w:t>Trial.</w:t>
      </w:r>
    </w:p>
    <w:p w14:paraId="6268326A" w14:textId="77777777" w:rsidR="00691051" w:rsidRDefault="00251D60">
      <w:pPr>
        <w:spacing w:before="1" w:line="137" w:lineRule="exact"/>
        <w:ind w:left="454"/>
        <w:rPr>
          <w:rFonts w:ascii="Arial" w:hAnsi="Arial"/>
          <w:sz w:val="12"/>
        </w:rPr>
      </w:pPr>
      <w:r>
        <w:rPr>
          <w:rFonts w:ascii="Arial" w:hAnsi="Arial"/>
          <w:i/>
          <w:color w:val="231F20"/>
          <w:sz w:val="12"/>
        </w:rPr>
        <w:t xml:space="preserve">J </w:t>
      </w:r>
      <w:proofErr w:type="spellStart"/>
      <w:r>
        <w:rPr>
          <w:rFonts w:ascii="Arial" w:hAnsi="Arial"/>
          <w:i/>
          <w:color w:val="231F20"/>
          <w:sz w:val="12"/>
        </w:rPr>
        <w:t>Acquir</w:t>
      </w:r>
      <w:proofErr w:type="spellEnd"/>
      <w:r>
        <w:rPr>
          <w:rFonts w:ascii="Arial" w:hAnsi="Arial"/>
          <w:i/>
          <w:color w:val="231F20"/>
          <w:sz w:val="12"/>
        </w:rPr>
        <w:t xml:space="preserve"> Immune </w:t>
      </w:r>
      <w:proofErr w:type="spellStart"/>
      <w:r>
        <w:rPr>
          <w:rFonts w:ascii="Arial" w:hAnsi="Arial"/>
          <w:i/>
          <w:color w:val="231F20"/>
          <w:sz w:val="12"/>
        </w:rPr>
        <w:t>Defic</w:t>
      </w:r>
      <w:proofErr w:type="spellEnd"/>
      <w:r>
        <w:rPr>
          <w:rFonts w:ascii="Arial" w:hAnsi="Arial"/>
          <w:i/>
          <w:color w:val="231F20"/>
          <w:sz w:val="12"/>
        </w:rPr>
        <w:t xml:space="preserve"> </w:t>
      </w:r>
      <w:proofErr w:type="spellStart"/>
      <w:r>
        <w:rPr>
          <w:rFonts w:ascii="Arial" w:hAnsi="Arial"/>
          <w:i/>
          <w:color w:val="231F20"/>
          <w:sz w:val="12"/>
        </w:rPr>
        <w:t>Syndr</w:t>
      </w:r>
      <w:proofErr w:type="spellEnd"/>
      <w:r>
        <w:rPr>
          <w:rFonts w:ascii="Arial" w:hAnsi="Arial"/>
          <w:i/>
          <w:color w:val="231F20"/>
          <w:sz w:val="12"/>
        </w:rPr>
        <w:t xml:space="preserve">. </w:t>
      </w:r>
      <w:r>
        <w:rPr>
          <w:rFonts w:ascii="Arial" w:hAnsi="Arial"/>
          <w:color w:val="231F20"/>
          <w:sz w:val="12"/>
        </w:rPr>
        <w:t xml:space="preserve">2016; </w:t>
      </w:r>
      <w:r>
        <w:rPr>
          <w:rFonts w:ascii="Arial" w:hAnsi="Arial"/>
          <w:b/>
          <w:color w:val="231F20"/>
          <w:sz w:val="12"/>
        </w:rPr>
        <w:t>72 Suppl 4</w:t>
      </w:r>
      <w:r>
        <w:rPr>
          <w:rFonts w:ascii="Arial" w:hAnsi="Arial"/>
          <w:color w:val="231F20"/>
          <w:sz w:val="12"/>
        </w:rPr>
        <w:t>: S264–72.</w:t>
      </w:r>
    </w:p>
    <w:p w14:paraId="5262ED64" w14:textId="77777777" w:rsidR="00691051" w:rsidRDefault="00251D60">
      <w:pPr>
        <w:spacing w:line="183" w:lineRule="exact"/>
        <w:ind w:left="454"/>
        <w:rPr>
          <w:rFonts w:ascii="Arial"/>
          <w:b/>
          <w:sz w:val="12"/>
        </w:rPr>
      </w:pPr>
      <w:hyperlink r:id="rId102">
        <w:r>
          <w:rPr>
            <w:rFonts w:ascii="Arial"/>
            <w:b/>
            <w:color w:val="2F85AB"/>
            <w:sz w:val="12"/>
          </w:rPr>
          <w:t xml:space="preserve">PubMed Abstract </w:t>
        </w:r>
      </w:hyperlink>
      <w:r>
        <w:rPr>
          <w:rFonts w:ascii="Arial"/>
          <w:color w:val="231F20"/>
          <w:position w:val="-2"/>
          <w:sz w:val="16"/>
        </w:rPr>
        <w:t xml:space="preserve">| </w:t>
      </w:r>
      <w:hyperlink r:id="rId103">
        <w:r>
          <w:rPr>
            <w:rFonts w:ascii="Arial"/>
            <w:b/>
            <w:color w:val="2F85AB"/>
            <w:sz w:val="12"/>
          </w:rPr>
          <w:t xml:space="preserve">Publisher Full Text </w:t>
        </w:r>
      </w:hyperlink>
      <w:r>
        <w:rPr>
          <w:rFonts w:ascii="Arial"/>
          <w:color w:val="231F20"/>
          <w:position w:val="-2"/>
          <w:sz w:val="16"/>
        </w:rPr>
        <w:t xml:space="preserve">| </w:t>
      </w:r>
      <w:hyperlink r:id="rId104">
        <w:r>
          <w:rPr>
            <w:rFonts w:ascii="Arial"/>
            <w:b/>
            <w:color w:val="2F85AB"/>
            <w:sz w:val="12"/>
          </w:rPr>
          <w:t>Free Full Text</w:t>
        </w:r>
      </w:hyperlink>
    </w:p>
    <w:p w14:paraId="3839E9D9" w14:textId="77777777" w:rsidR="00691051" w:rsidRDefault="00251D60">
      <w:pPr>
        <w:pStyle w:val="ListParagraph"/>
        <w:numPr>
          <w:ilvl w:val="0"/>
          <w:numId w:val="1"/>
        </w:numPr>
        <w:tabs>
          <w:tab w:val="left" w:pos="455"/>
        </w:tabs>
        <w:spacing w:before="18" w:line="249" w:lineRule="auto"/>
        <w:ind w:right="241"/>
        <w:rPr>
          <w:sz w:val="12"/>
        </w:rPr>
      </w:pPr>
      <w:r>
        <w:rPr>
          <w:color w:val="231F20"/>
          <w:sz w:val="12"/>
        </w:rPr>
        <w:t xml:space="preserve">Bulled N, Green EC: </w:t>
      </w:r>
      <w:r>
        <w:rPr>
          <w:b/>
          <w:color w:val="231F20"/>
          <w:sz w:val="12"/>
        </w:rPr>
        <w:t xml:space="preserve">Making voluntary medical male circumcision a viable </w:t>
      </w:r>
      <w:r>
        <w:rPr>
          <w:b/>
          <w:color w:val="231F20"/>
          <w:spacing w:val="-5"/>
          <w:sz w:val="12"/>
        </w:rPr>
        <w:t xml:space="preserve">HIV </w:t>
      </w:r>
      <w:r>
        <w:rPr>
          <w:b/>
          <w:color w:val="231F20"/>
          <w:sz w:val="12"/>
        </w:rPr>
        <w:t xml:space="preserve">prevention strategy in high prevalence countries by engaging the traditional sector. </w:t>
      </w:r>
      <w:proofErr w:type="spellStart"/>
      <w:r>
        <w:rPr>
          <w:i/>
          <w:color w:val="231F20"/>
          <w:sz w:val="12"/>
        </w:rPr>
        <w:t>Crit</w:t>
      </w:r>
      <w:proofErr w:type="spellEnd"/>
      <w:r>
        <w:rPr>
          <w:i/>
          <w:color w:val="231F20"/>
          <w:sz w:val="12"/>
        </w:rPr>
        <w:t xml:space="preserve"> Public Health. </w:t>
      </w:r>
      <w:r>
        <w:rPr>
          <w:color w:val="231F20"/>
          <w:sz w:val="12"/>
        </w:rPr>
        <w:t xml:space="preserve">2016; </w:t>
      </w:r>
      <w:r>
        <w:rPr>
          <w:b/>
          <w:color w:val="231F20"/>
          <w:sz w:val="12"/>
        </w:rPr>
        <w:t>26</w:t>
      </w:r>
      <w:r>
        <w:rPr>
          <w:color w:val="231F20"/>
          <w:sz w:val="12"/>
        </w:rPr>
        <w:t>(3):</w:t>
      </w:r>
      <w:r>
        <w:rPr>
          <w:color w:val="231F20"/>
          <w:spacing w:val="-2"/>
          <w:sz w:val="12"/>
        </w:rPr>
        <w:t xml:space="preserve"> </w:t>
      </w:r>
      <w:r>
        <w:rPr>
          <w:color w:val="231F20"/>
          <w:sz w:val="12"/>
        </w:rPr>
        <w:t>258–268.</w:t>
      </w:r>
    </w:p>
    <w:p w14:paraId="20CCFF7A" w14:textId="77777777" w:rsidR="00691051" w:rsidRDefault="00251D60">
      <w:pPr>
        <w:spacing w:line="178" w:lineRule="exact"/>
        <w:ind w:left="454"/>
        <w:rPr>
          <w:rFonts w:ascii="Arial"/>
          <w:b/>
          <w:sz w:val="12"/>
        </w:rPr>
      </w:pPr>
      <w:hyperlink r:id="rId105">
        <w:r>
          <w:rPr>
            <w:rFonts w:ascii="Arial"/>
            <w:b/>
            <w:color w:val="2F85AB"/>
            <w:sz w:val="12"/>
          </w:rPr>
          <w:t xml:space="preserve">PubMed Abstract </w:t>
        </w:r>
      </w:hyperlink>
      <w:r>
        <w:rPr>
          <w:rFonts w:ascii="Arial"/>
          <w:color w:val="231F20"/>
          <w:position w:val="-2"/>
          <w:sz w:val="16"/>
        </w:rPr>
        <w:t xml:space="preserve">| </w:t>
      </w:r>
      <w:hyperlink r:id="rId106">
        <w:r>
          <w:rPr>
            <w:rFonts w:ascii="Arial"/>
            <w:b/>
            <w:color w:val="2F85AB"/>
            <w:sz w:val="12"/>
          </w:rPr>
          <w:t xml:space="preserve">Publisher Full Text </w:t>
        </w:r>
      </w:hyperlink>
      <w:r>
        <w:rPr>
          <w:rFonts w:ascii="Arial"/>
          <w:color w:val="231F20"/>
          <w:position w:val="-2"/>
          <w:sz w:val="16"/>
        </w:rPr>
        <w:t xml:space="preserve">| </w:t>
      </w:r>
      <w:hyperlink r:id="rId107">
        <w:r>
          <w:rPr>
            <w:rFonts w:ascii="Arial"/>
            <w:b/>
            <w:color w:val="2F85AB"/>
            <w:sz w:val="12"/>
          </w:rPr>
          <w:t>Free Full Text</w:t>
        </w:r>
      </w:hyperlink>
    </w:p>
    <w:p w14:paraId="7371B665" w14:textId="77777777" w:rsidR="00691051" w:rsidRDefault="00251D60">
      <w:pPr>
        <w:pStyle w:val="ListParagraph"/>
        <w:numPr>
          <w:ilvl w:val="0"/>
          <w:numId w:val="1"/>
        </w:numPr>
        <w:tabs>
          <w:tab w:val="left" w:pos="455"/>
        </w:tabs>
        <w:spacing w:before="17" w:line="249" w:lineRule="auto"/>
        <w:ind w:right="344"/>
        <w:rPr>
          <w:sz w:val="12"/>
        </w:rPr>
      </w:pPr>
      <w:proofErr w:type="spellStart"/>
      <w:r>
        <w:rPr>
          <w:color w:val="231F20"/>
          <w:sz w:val="12"/>
        </w:rPr>
        <w:t>DeCelles</w:t>
      </w:r>
      <w:proofErr w:type="spellEnd"/>
      <w:r>
        <w:rPr>
          <w:color w:val="231F20"/>
          <w:sz w:val="12"/>
        </w:rPr>
        <w:t xml:space="preserve"> J, </w:t>
      </w:r>
      <w:proofErr w:type="spellStart"/>
      <w:r>
        <w:rPr>
          <w:color w:val="231F20"/>
          <w:sz w:val="12"/>
        </w:rPr>
        <w:t>Hershow</w:t>
      </w:r>
      <w:proofErr w:type="spellEnd"/>
      <w:r>
        <w:rPr>
          <w:color w:val="231F20"/>
          <w:sz w:val="12"/>
        </w:rPr>
        <w:t xml:space="preserve"> RB, Kaufman ZA, </w:t>
      </w:r>
      <w:r>
        <w:rPr>
          <w:i/>
          <w:color w:val="231F20"/>
          <w:sz w:val="12"/>
        </w:rPr>
        <w:t>et al.</w:t>
      </w:r>
      <w:r>
        <w:rPr>
          <w:color w:val="231F20"/>
          <w:sz w:val="12"/>
        </w:rPr>
        <w:t xml:space="preserve">: </w:t>
      </w:r>
      <w:r>
        <w:rPr>
          <w:b/>
          <w:color w:val="231F20"/>
          <w:spacing w:val="-3"/>
          <w:sz w:val="12"/>
        </w:rPr>
        <w:t xml:space="preserve">Process Evaluation </w:t>
      </w:r>
      <w:r>
        <w:rPr>
          <w:b/>
          <w:color w:val="231F20"/>
          <w:sz w:val="12"/>
        </w:rPr>
        <w:t>of a Sport- Based</w:t>
      </w:r>
      <w:r>
        <w:rPr>
          <w:b/>
          <w:color w:val="231F20"/>
          <w:spacing w:val="-19"/>
          <w:sz w:val="12"/>
        </w:rPr>
        <w:t xml:space="preserve"> </w:t>
      </w:r>
      <w:r>
        <w:rPr>
          <w:b/>
          <w:color w:val="231F20"/>
          <w:spacing w:val="-3"/>
          <w:sz w:val="12"/>
        </w:rPr>
        <w:t>Voluntary</w:t>
      </w:r>
      <w:r>
        <w:rPr>
          <w:b/>
          <w:color w:val="231F20"/>
          <w:spacing w:val="-13"/>
          <w:sz w:val="12"/>
        </w:rPr>
        <w:t xml:space="preserve"> </w:t>
      </w:r>
      <w:r>
        <w:rPr>
          <w:b/>
          <w:color w:val="231F20"/>
          <w:sz w:val="12"/>
        </w:rPr>
        <w:t>Medical</w:t>
      </w:r>
      <w:r>
        <w:rPr>
          <w:b/>
          <w:color w:val="231F20"/>
          <w:spacing w:val="-12"/>
          <w:sz w:val="12"/>
        </w:rPr>
        <w:t xml:space="preserve"> </w:t>
      </w:r>
      <w:r>
        <w:rPr>
          <w:b/>
          <w:color w:val="231F20"/>
          <w:sz w:val="12"/>
        </w:rPr>
        <w:t>Male</w:t>
      </w:r>
      <w:r>
        <w:rPr>
          <w:b/>
          <w:color w:val="231F20"/>
          <w:spacing w:val="-13"/>
          <w:sz w:val="12"/>
        </w:rPr>
        <w:t xml:space="preserve"> </w:t>
      </w:r>
      <w:r>
        <w:rPr>
          <w:b/>
          <w:color w:val="231F20"/>
          <w:spacing w:val="-3"/>
          <w:sz w:val="12"/>
        </w:rPr>
        <w:t>Circumcision</w:t>
      </w:r>
      <w:r>
        <w:rPr>
          <w:b/>
          <w:color w:val="231F20"/>
          <w:spacing w:val="-12"/>
          <w:sz w:val="12"/>
        </w:rPr>
        <w:t xml:space="preserve"> </w:t>
      </w:r>
      <w:r>
        <w:rPr>
          <w:b/>
          <w:color w:val="231F20"/>
          <w:sz w:val="12"/>
        </w:rPr>
        <w:t>Demand-Creation</w:t>
      </w:r>
      <w:r>
        <w:rPr>
          <w:b/>
          <w:color w:val="231F20"/>
          <w:spacing w:val="-12"/>
          <w:sz w:val="12"/>
        </w:rPr>
        <w:t xml:space="preserve"> </w:t>
      </w:r>
      <w:r>
        <w:rPr>
          <w:b/>
          <w:color w:val="231F20"/>
          <w:sz w:val="12"/>
        </w:rPr>
        <w:t>Intervention</w:t>
      </w:r>
      <w:r>
        <w:rPr>
          <w:b/>
          <w:color w:val="231F20"/>
          <w:spacing w:val="-13"/>
          <w:sz w:val="12"/>
        </w:rPr>
        <w:t xml:space="preserve"> </w:t>
      </w:r>
      <w:r>
        <w:rPr>
          <w:b/>
          <w:color w:val="231F20"/>
          <w:sz w:val="12"/>
        </w:rPr>
        <w:t xml:space="preserve">in </w:t>
      </w:r>
      <w:r>
        <w:rPr>
          <w:b/>
          <w:color w:val="231F20"/>
          <w:spacing w:val="-3"/>
          <w:sz w:val="12"/>
        </w:rPr>
        <w:t xml:space="preserve">Bulawayo, </w:t>
      </w:r>
      <w:r>
        <w:rPr>
          <w:b/>
          <w:color w:val="231F20"/>
          <w:sz w:val="12"/>
        </w:rPr>
        <w:t xml:space="preserve">Zimbabwe. </w:t>
      </w:r>
      <w:r>
        <w:rPr>
          <w:i/>
          <w:color w:val="231F20"/>
          <w:sz w:val="12"/>
        </w:rPr>
        <w:t xml:space="preserve">J </w:t>
      </w:r>
      <w:proofErr w:type="spellStart"/>
      <w:r>
        <w:rPr>
          <w:i/>
          <w:color w:val="231F20"/>
          <w:sz w:val="12"/>
        </w:rPr>
        <w:t>Acquir</w:t>
      </w:r>
      <w:proofErr w:type="spellEnd"/>
      <w:r>
        <w:rPr>
          <w:i/>
          <w:color w:val="231F20"/>
          <w:sz w:val="12"/>
        </w:rPr>
        <w:t xml:space="preserve"> Immune </w:t>
      </w:r>
      <w:proofErr w:type="spellStart"/>
      <w:r>
        <w:rPr>
          <w:i/>
          <w:color w:val="231F20"/>
          <w:sz w:val="12"/>
        </w:rPr>
        <w:t>Defic</w:t>
      </w:r>
      <w:proofErr w:type="spellEnd"/>
      <w:r>
        <w:rPr>
          <w:i/>
          <w:color w:val="231F20"/>
          <w:sz w:val="12"/>
        </w:rPr>
        <w:t xml:space="preserve"> </w:t>
      </w:r>
      <w:proofErr w:type="spellStart"/>
      <w:r>
        <w:rPr>
          <w:i/>
          <w:color w:val="231F20"/>
          <w:spacing w:val="-3"/>
          <w:sz w:val="12"/>
        </w:rPr>
        <w:t>Syndr</w:t>
      </w:r>
      <w:proofErr w:type="spellEnd"/>
      <w:r>
        <w:rPr>
          <w:i/>
          <w:color w:val="231F20"/>
          <w:spacing w:val="-3"/>
          <w:sz w:val="12"/>
        </w:rPr>
        <w:t xml:space="preserve">. </w:t>
      </w:r>
      <w:r>
        <w:rPr>
          <w:color w:val="231F20"/>
          <w:sz w:val="12"/>
        </w:rPr>
        <w:t xml:space="preserve">2016; </w:t>
      </w:r>
      <w:r>
        <w:rPr>
          <w:b/>
          <w:color w:val="231F20"/>
          <w:sz w:val="12"/>
        </w:rPr>
        <w:t>72 Suppl 4</w:t>
      </w:r>
      <w:r>
        <w:rPr>
          <w:color w:val="231F20"/>
          <w:sz w:val="12"/>
        </w:rPr>
        <w:t>: S304–S308.</w:t>
      </w:r>
    </w:p>
    <w:p w14:paraId="6C6F410B" w14:textId="77777777" w:rsidR="00691051" w:rsidRDefault="00251D60">
      <w:pPr>
        <w:spacing w:line="178" w:lineRule="exact"/>
        <w:ind w:left="454"/>
        <w:rPr>
          <w:rFonts w:ascii="Arial"/>
          <w:b/>
          <w:sz w:val="12"/>
        </w:rPr>
      </w:pPr>
      <w:hyperlink r:id="rId108">
        <w:r>
          <w:rPr>
            <w:rFonts w:ascii="Arial"/>
            <w:b/>
            <w:color w:val="2F85AB"/>
            <w:sz w:val="12"/>
          </w:rPr>
          <w:t xml:space="preserve">PubMed Abstract </w:t>
        </w:r>
      </w:hyperlink>
      <w:r>
        <w:rPr>
          <w:rFonts w:ascii="Arial"/>
          <w:color w:val="231F20"/>
          <w:position w:val="-2"/>
          <w:sz w:val="16"/>
        </w:rPr>
        <w:t xml:space="preserve">| </w:t>
      </w:r>
      <w:hyperlink r:id="rId109">
        <w:r>
          <w:rPr>
            <w:rFonts w:ascii="Arial"/>
            <w:b/>
            <w:color w:val="2F85AB"/>
            <w:sz w:val="12"/>
          </w:rPr>
          <w:t xml:space="preserve">Publisher Full Text </w:t>
        </w:r>
      </w:hyperlink>
      <w:r>
        <w:rPr>
          <w:rFonts w:ascii="Arial"/>
          <w:color w:val="231F20"/>
          <w:position w:val="-2"/>
          <w:sz w:val="16"/>
        </w:rPr>
        <w:t xml:space="preserve">| </w:t>
      </w:r>
      <w:hyperlink r:id="rId110">
        <w:r>
          <w:rPr>
            <w:rFonts w:ascii="Arial"/>
            <w:b/>
            <w:color w:val="2F85AB"/>
            <w:sz w:val="12"/>
          </w:rPr>
          <w:t>Free Full Text</w:t>
        </w:r>
      </w:hyperlink>
    </w:p>
    <w:p w14:paraId="031F22AF" w14:textId="77777777" w:rsidR="00691051" w:rsidRDefault="00251D60">
      <w:pPr>
        <w:pStyle w:val="ListParagraph"/>
        <w:numPr>
          <w:ilvl w:val="0"/>
          <w:numId w:val="1"/>
        </w:numPr>
        <w:tabs>
          <w:tab w:val="left" w:pos="455"/>
        </w:tabs>
        <w:spacing w:before="18" w:line="249" w:lineRule="auto"/>
        <w:ind w:right="307"/>
        <w:rPr>
          <w:sz w:val="12"/>
        </w:rPr>
      </w:pPr>
      <w:r>
        <w:rPr>
          <w:color w:val="231F20"/>
          <w:sz w:val="12"/>
        </w:rPr>
        <w:t xml:space="preserve">Lau FK, Jayakumar S, Sgaier SK: </w:t>
      </w:r>
      <w:r>
        <w:rPr>
          <w:b/>
          <w:color w:val="231F20"/>
          <w:sz w:val="12"/>
        </w:rPr>
        <w:t xml:space="preserve">Understanding the socio-economic and sexual </w:t>
      </w:r>
      <w:proofErr w:type="spellStart"/>
      <w:r>
        <w:rPr>
          <w:b/>
          <w:color w:val="231F20"/>
          <w:sz w:val="12"/>
        </w:rPr>
        <w:t>behavioural</w:t>
      </w:r>
      <w:proofErr w:type="spellEnd"/>
      <w:r>
        <w:rPr>
          <w:b/>
          <w:color w:val="231F20"/>
          <w:sz w:val="12"/>
        </w:rPr>
        <w:t xml:space="preserve"> correlates of male circumcision across eleven </w:t>
      </w:r>
      <w:r>
        <w:rPr>
          <w:b/>
          <w:color w:val="231F20"/>
          <w:spacing w:val="-3"/>
          <w:sz w:val="12"/>
        </w:rPr>
        <w:t xml:space="preserve">voluntary </w:t>
      </w:r>
      <w:r>
        <w:rPr>
          <w:b/>
          <w:color w:val="231F20"/>
          <w:sz w:val="12"/>
        </w:rPr>
        <w:t xml:space="preserve">medical male circumcision priority countries in southeastern Africa. </w:t>
      </w:r>
      <w:r>
        <w:rPr>
          <w:i/>
          <w:color w:val="231F20"/>
          <w:sz w:val="12"/>
        </w:rPr>
        <w:t xml:space="preserve">BMC Public Health. </w:t>
      </w:r>
      <w:r>
        <w:rPr>
          <w:color w:val="231F20"/>
          <w:sz w:val="12"/>
        </w:rPr>
        <w:t xml:space="preserve">2015; </w:t>
      </w:r>
      <w:r>
        <w:rPr>
          <w:b/>
          <w:color w:val="231F20"/>
          <w:sz w:val="12"/>
        </w:rPr>
        <w:t>15</w:t>
      </w:r>
      <w:r>
        <w:rPr>
          <w:color w:val="231F20"/>
          <w:sz w:val="12"/>
        </w:rPr>
        <w:t>:</w:t>
      </w:r>
      <w:r>
        <w:rPr>
          <w:color w:val="231F20"/>
          <w:spacing w:val="-1"/>
          <w:sz w:val="12"/>
        </w:rPr>
        <w:t xml:space="preserve"> </w:t>
      </w:r>
      <w:r>
        <w:rPr>
          <w:color w:val="231F20"/>
          <w:sz w:val="12"/>
        </w:rPr>
        <w:t>813.</w:t>
      </w:r>
    </w:p>
    <w:p w14:paraId="5C824566" w14:textId="77777777" w:rsidR="00691051" w:rsidRDefault="00251D60">
      <w:pPr>
        <w:spacing w:line="178" w:lineRule="exact"/>
        <w:ind w:left="454"/>
        <w:rPr>
          <w:rFonts w:ascii="Arial"/>
          <w:b/>
          <w:sz w:val="12"/>
        </w:rPr>
      </w:pPr>
      <w:hyperlink r:id="rId111">
        <w:r>
          <w:rPr>
            <w:rFonts w:ascii="Arial"/>
            <w:b/>
            <w:color w:val="2F85AB"/>
            <w:sz w:val="12"/>
          </w:rPr>
          <w:t xml:space="preserve">PubMed Abstract </w:t>
        </w:r>
      </w:hyperlink>
      <w:r>
        <w:rPr>
          <w:rFonts w:ascii="Arial"/>
          <w:color w:val="231F20"/>
          <w:position w:val="-2"/>
          <w:sz w:val="16"/>
        </w:rPr>
        <w:t xml:space="preserve">| </w:t>
      </w:r>
      <w:hyperlink r:id="rId112">
        <w:r>
          <w:rPr>
            <w:rFonts w:ascii="Arial"/>
            <w:b/>
            <w:color w:val="2F85AB"/>
            <w:sz w:val="12"/>
          </w:rPr>
          <w:t xml:space="preserve">Publisher Full Text </w:t>
        </w:r>
      </w:hyperlink>
      <w:r>
        <w:rPr>
          <w:rFonts w:ascii="Arial"/>
          <w:color w:val="231F20"/>
          <w:position w:val="-2"/>
          <w:sz w:val="16"/>
        </w:rPr>
        <w:t xml:space="preserve">| </w:t>
      </w:r>
      <w:hyperlink r:id="rId113">
        <w:r>
          <w:rPr>
            <w:rFonts w:ascii="Arial"/>
            <w:b/>
            <w:color w:val="2F85AB"/>
            <w:sz w:val="12"/>
          </w:rPr>
          <w:t>Free Full Text</w:t>
        </w:r>
      </w:hyperlink>
    </w:p>
    <w:p w14:paraId="0CAD523F" w14:textId="77777777" w:rsidR="00691051" w:rsidRDefault="00251D60">
      <w:pPr>
        <w:pStyle w:val="ListParagraph"/>
        <w:numPr>
          <w:ilvl w:val="0"/>
          <w:numId w:val="1"/>
        </w:numPr>
        <w:tabs>
          <w:tab w:val="left" w:pos="455"/>
        </w:tabs>
        <w:spacing w:before="17" w:line="249" w:lineRule="auto"/>
        <w:ind w:right="226"/>
        <w:rPr>
          <w:sz w:val="12"/>
        </w:rPr>
      </w:pPr>
      <w:proofErr w:type="spellStart"/>
      <w:r>
        <w:rPr>
          <w:color w:val="231F20"/>
          <w:sz w:val="12"/>
        </w:rPr>
        <w:t>Cremin</w:t>
      </w:r>
      <w:proofErr w:type="spellEnd"/>
      <w:r>
        <w:rPr>
          <w:color w:val="231F20"/>
          <w:sz w:val="12"/>
        </w:rPr>
        <w:t xml:space="preserve"> I, McKinnon L, Kimani J, </w:t>
      </w:r>
      <w:r>
        <w:rPr>
          <w:i/>
          <w:color w:val="231F20"/>
          <w:sz w:val="12"/>
        </w:rPr>
        <w:t>et al.</w:t>
      </w:r>
      <w:r>
        <w:rPr>
          <w:color w:val="231F20"/>
          <w:sz w:val="12"/>
        </w:rPr>
        <w:t xml:space="preserve">: </w:t>
      </w:r>
      <w:proofErr w:type="spellStart"/>
      <w:r>
        <w:rPr>
          <w:b/>
          <w:color w:val="231F20"/>
          <w:sz w:val="12"/>
        </w:rPr>
        <w:t>PrEP</w:t>
      </w:r>
      <w:proofErr w:type="spellEnd"/>
      <w:r>
        <w:rPr>
          <w:b/>
          <w:color w:val="231F20"/>
          <w:sz w:val="12"/>
        </w:rPr>
        <w:t xml:space="preserve"> for key populations in combination HIV prevention in Nairobi: a mathematical modelling study. </w:t>
      </w:r>
      <w:r>
        <w:rPr>
          <w:i/>
          <w:color w:val="231F20"/>
          <w:sz w:val="12"/>
        </w:rPr>
        <w:t xml:space="preserve">Lancet </w:t>
      </w:r>
      <w:r>
        <w:rPr>
          <w:i/>
          <w:color w:val="231F20"/>
          <w:spacing w:val="-4"/>
          <w:sz w:val="12"/>
        </w:rPr>
        <w:t xml:space="preserve">HIV. </w:t>
      </w:r>
      <w:r>
        <w:rPr>
          <w:color w:val="231F20"/>
          <w:sz w:val="12"/>
        </w:rPr>
        <w:t xml:space="preserve">2017; </w:t>
      </w:r>
      <w:r>
        <w:rPr>
          <w:b/>
          <w:color w:val="231F20"/>
          <w:sz w:val="12"/>
        </w:rPr>
        <w:t>4</w:t>
      </w:r>
      <w:r>
        <w:rPr>
          <w:color w:val="231F20"/>
          <w:sz w:val="12"/>
        </w:rPr>
        <w:t>(5): e214–e222.</w:t>
      </w:r>
    </w:p>
    <w:p w14:paraId="7038EC7D" w14:textId="77777777" w:rsidR="00691051" w:rsidRDefault="00251D60">
      <w:pPr>
        <w:spacing w:line="178" w:lineRule="exact"/>
        <w:ind w:left="454"/>
        <w:rPr>
          <w:rFonts w:ascii="Arial"/>
          <w:b/>
          <w:sz w:val="12"/>
        </w:rPr>
      </w:pPr>
      <w:hyperlink r:id="rId114">
        <w:r>
          <w:rPr>
            <w:rFonts w:ascii="Arial"/>
            <w:b/>
            <w:color w:val="2F85AB"/>
            <w:sz w:val="12"/>
          </w:rPr>
          <w:t xml:space="preserve">PubMed Abstract </w:t>
        </w:r>
      </w:hyperlink>
      <w:r>
        <w:rPr>
          <w:rFonts w:ascii="Arial"/>
          <w:color w:val="231F20"/>
          <w:position w:val="-2"/>
          <w:sz w:val="16"/>
        </w:rPr>
        <w:t xml:space="preserve">| </w:t>
      </w:r>
      <w:hyperlink r:id="rId115">
        <w:r>
          <w:rPr>
            <w:rFonts w:ascii="Arial"/>
            <w:b/>
            <w:color w:val="2F85AB"/>
            <w:sz w:val="12"/>
          </w:rPr>
          <w:t>Publisher Full Text</w:t>
        </w:r>
      </w:hyperlink>
    </w:p>
    <w:p w14:paraId="52D55AB0" w14:textId="77777777" w:rsidR="00691051" w:rsidRDefault="00251D60">
      <w:pPr>
        <w:pStyle w:val="ListParagraph"/>
        <w:numPr>
          <w:ilvl w:val="0"/>
          <w:numId w:val="1"/>
        </w:numPr>
        <w:tabs>
          <w:tab w:val="left" w:pos="455"/>
        </w:tabs>
        <w:spacing w:before="18" w:line="249" w:lineRule="auto"/>
        <w:ind w:right="266"/>
        <w:rPr>
          <w:sz w:val="12"/>
        </w:rPr>
      </w:pPr>
      <w:r>
        <w:rPr>
          <w:color w:val="231F20"/>
          <w:sz w:val="12"/>
        </w:rPr>
        <w:t xml:space="preserve">Reed JB, Patel RR, </w:t>
      </w:r>
      <w:proofErr w:type="spellStart"/>
      <w:r>
        <w:rPr>
          <w:color w:val="231F20"/>
          <w:sz w:val="12"/>
        </w:rPr>
        <w:t>Baggaley</w:t>
      </w:r>
      <w:proofErr w:type="spellEnd"/>
      <w:r>
        <w:rPr>
          <w:color w:val="231F20"/>
          <w:sz w:val="12"/>
        </w:rPr>
        <w:t xml:space="preserve"> R: </w:t>
      </w:r>
      <w:r>
        <w:rPr>
          <w:b/>
          <w:color w:val="231F20"/>
          <w:sz w:val="12"/>
        </w:rPr>
        <w:t xml:space="preserve">Lessons from a decade of voluntary medical male circumcision implementation and their application to HIV </w:t>
      </w:r>
      <w:r>
        <w:rPr>
          <w:b/>
          <w:color w:val="231F20"/>
          <w:spacing w:val="-3"/>
          <w:sz w:val="12"/>
        </w:rPr>
        <w:t xml:space="preserve">pre-exposure </w:t>
      </w:r>
      <w:r>
        <w:rPr>
          <w:b/>
          <w:color w:val="231F20"/>
          <w:sz w:val="12"/>
        </w:rPr>
        <w:t xml:space="preserve">prophylaxis scale up. </w:t>
      </w:r>
      <w:r>
        <w:rPr>
          <w:i/>
          <w:color w:val="231F20"/>
          <w:sz w:val="12"/>
        </w:rPr>
        <w:t xml:space="preserve">Int J STD AIDS. </w:t>
      </w:r>
      <w:r>
        <w:rPr>
          <w:color w:val="231F20"/>
          <w:sz w:val="12"/>
        </w:rPr>
        <w:t>2018;</w:t>
      </w:r>
      <w:r>
        <w:rPr>
          <w:color w:val="231F20"/>
          <w:spacing w:val="-3"/>
          <w:sz w:val="12"/>
        </w:rPr>
        <w:t xml:space="preserve"> </w:t>
      </w:r>
      <w:r>
        <w:rPr>
          <w:color w:val="231F20"/>
          <w:sz w:val="12"/>
        </w:rPr>
        <w:t>956462418787896.</w:t>
      </w:r>
    </w:p>
    <w:p w14:paraId="5E0505B3" w14:textId="77777777" w:rsidR="00691051" w:rsidRDefault="00251D60">
      <w:pPr>
        <w:spacing w:line="178" w:lineRule="exact"/>
        <w:ind w:left="454"/>
        <w:rPr>
          <w:rFonts w:ascii="Arial"/>
          <w:b/>
          <w:sz w:val="12"/>
        </w:rPr>
      </w:pPr>
      <w:hyperlink r:id="rId116">
        <w:r>
          <w:rPr>
            <w:rFonts w:ascii="Arial"/>
            <w:b/>
            <w:color w:val="2F85AB"/>
            <w:sz w:val="12"/>
          </w:rPr>
          <w:t xml:space="preserve">PubMed Abstract </w:t>
        </w:r>
      </w:hyperlink>
      <w:r>
        <w:rPr>
          <w:rFonts w:ascii="Arial"/>
          <w:color w:val="231F20"/>
          <w:position w:val="-2"/>
          <w:sz w:val="16"/>
        </w:rPr>
        <w:t xml:space="preserve">| </w:t>
      </w:r>
      <w:hyperlink r:id="rId117">
        <w:r>
          <w:rPr>
            <w:rFonts w:ascii="Arial"/>
            <w:b/>
            <w:color w:val="2F85AB"/>
            <w:sz w:val="12"/>
          </w:rPr>
          <w:t>Publisher Full Text</w:t>
        </w:r>
      </w:hyperlink>
    </w:p>
    <w:p w14:paraId="01B89639" w14:textId="77777777" w:rsidR="00691051" w:rsidRDefault="00251D60">
      <w:pPr>
        <w:pStyle w:val="ListParagraph"/>
        <w:numPr>
          <w:ilvl w:val="0"/>
          <w:numId w:val="1"/>
        </w:numPr>
        <w:tabs>
          <w:tab w:val="left" w:pos="455"/>
        </w:tabs>
        <w:spacing w:before="18" w:line="249" w:lineRule="auto"/>
        <w:ind w:right="132"/>
        <w:rPr>
          <w:sz w:val="12"/>
        </w:rPr>
      </w:pPr>
      <w:r>
        <w:rPr>
          <w:color w:val="231F20"/>
          <w:sz w:val="12"/>
        </w:rPr>
        <w:t>Celum CL, Delany-</w:t>
      </w:r>
      <w:proofErr w:type="spellStart"/>
      <w:r>
        <w:rPr>
          <w:color w:val="231F20"/>
          <w:sz w:val="12"/>
        </w:rPr>
        <w:t>Moretlwe</w:t>
      </w:r>
      <w:proofErr w:type="spellEnd"/>
      <w:r>
        <w:rPr>
          <w:color w:val="231F20"/>
          <w:sz w:val="12"/>
        </w:rPr>
        <w:t xml:space="preserve"> S, McConnell M, </w:t>
      </w:r>
      <w:r>
        <w:rPr>
          <w:i/>
          <w:color w:val="231F20"/>
          <w:sz w:val="12"/>
        </w:rPr>
        <w:t>et al.</w:t>
      </w:r>
      <w:r>
        <w:rPr>
          <w:color w:val="231F20"/>
          <w:sz w:val="12"/>
        </w:rPr>
        <w:t xml:space="preserve">: </w:t>
      </w:r>
      <w:r>
        <w:rPr>
          <w:b/>
          <w:color w:val="231F20"/>
          <w:sz w:val="12"/>
        </w:rPr>
        <w:t xml:space="preserve">Rethinking HIV prevention to prepare for oral </w:t>
      </w:r>
      <w:proofErr w:type="spellStart"/>
      <w:r>
        <w:rPr>
          <w:b/>
          <w:color w:val="231F20"/>
          <w:sz w:val="12"/>
        </w:rPr>
        <w:t>PrEP</w:t>
      </w:r>
      <w:proofErr w:type="spellEnd"/>
      <w:r>
        <w:rPr>
          <w:b/>
          <w:color w:val="231F20"/>
          <w:sz w:val="12"/>
        </w:rPr>
        <w:t xml:space="preserve"> implementation for young African women. </w:t>
      </w:r>
      <w:r>
        <w:rPr>
          <w:i/>
          <w:color w:val="231F20"/>
          <w:sz w:val="12"/>
        </w:rPr>
        <w:t xml:space="preserve">J Int AIDS </w:t>
      </w:r>
      <w:r>
        <w:rPr>
          <w:i/>
          <w:color w:val="231F20"/>
          <w:spacing w:val="-4"/>
          <w:sz w:val="12"/>
        </w:rPr>
        <w:t xml:space="preserve">Soc. </w:t>
      </w:r>
      <w:r>
        <w:rPr>
          <w:color w:val="231F20"/>
          <w:sz w:val="12"/>
        </w:rPr>
        <w:t xml:space="preserve">2015; </w:t>
      </w:r>
      <w:r>
        <w:rPr>
          <w:b/>
          <w:color w:val="231F20"/>
          <w:sz w:val="12"/>
        </w:rPr>
        <w:t>18</w:t>
      </w:r>
      <w:r>
        <w:rPr>
          <w:color w:val="231F20"/>
          <w:sz w:val="12"/>
        </w:rPr>
        <w:t>(4 Suppl 3):</w:t>
      </w:r>
      <w:r>
        <w:rPr>
          <w:color w:val="231F20"/>
          <w:spacing w:val="-1"/>
          <w:sz w:val="12"/>
        </w:rPr>
        <w:t xml:space="preserve"> </w:t>
      </w:r>
      <w:r>
        <w:rPr>
          <w:color w:val="231F20"/>
          <w:sz w:val="12"/>
        </w:rPr>
        <w:t>20227.</w:t>
      </w:r>
    </w:p>
    <w:p w14:paraId="2167B54B" w14:textId="77777777" w:rsidR="00691051" w:rsidRDefault="00251D60">
      <w:pPr>
        <w:spacing w:line="178" w:lineRule="exact"/>
        <w:ind w:left="454"/>
        <w:rPr>
          <w:rFonts w:ascii="Arial"/>
          <w:b/>
          <w:sz w:val="12"/>
        </w:rPr>
      </w:pPr>
      <w:hyperlink r:id="rId118">
        <w:r>
          <w:rPr>
            <w:rFonts w:ascii="Arial"/>
            <w:b/>
            <w:color w:val="2F85AB"/>
            <w:sz w:val="12"/>
          </w:rPr>
          <w:t xml:space="preserve">PubMed Abstract </w:t>
        </w:r>
      </w:hyperlink>
      <w:r>
        <w:rPr>
          <w:rFonts w:ascii="Arial"/>
          <w:color w:val="231F20"/>
          <w:position w:val="-2"/>
          <w:sz w:val="16"/>
        </w:rPr>
        <w:t xml:space="preserve">| </w:t>
      </w:r>
      <w:hyperlink r:id="rId119">
        <w:r>
          <w:rPr>
            <w:rFonts w:ascii="Arial"/>
            <w:b/>
            <w:color w:val="2F85AB"/>
            <w:sz w:val="12"/>
          </w:rPr>
          <w:t xml:space="preserve">Publisher Full Text </w:t>
        </w:r>
      </w:hyperlink>
      <w:r>
        <w:rPr>
          <w:rFonts w:ascii="Arial"/>
          <w:color w:val="231F20"/>
          <w:position w:val="-2"/>
          <w:sz w:val="16"/>
        </w:rPr>
        <w:t xml:space="preserve">| </w:t>
      </w:r>
      <w:hyperlink r:id="rId120">
        <w:r>
          <w:rPr>
            <w:rFonts w:ascii="Arial"/>
            <w:b/>
            <w:color w:val="2F85AB"/>
            <w:sz w:val="12"/>
          </w:rPr>
          <w:t>Free Full Text</w:t>
        </w:r>
      </w:hyperlink>
    </w:p>
    <w:p w14:paraId="22A2B4A6" w14:textId="77777777" w:rsidR="00691051" w:rsidRDefault="00251D60">
      <w:pPr>
        <w:pStyle w:val="ListParagraph"/>
        <w:numPr>
          <w:ilvl w:val="0"/>
          <w:numId w:val="1"/>
        </w:numPr>
        <w:tabs>
          <w:tab w:val="left" w:pos="455"/>
        </w:tabs>
        <w:spacing w:before="17" w:line="244" w:lineRule="auto"/>
        <w:ind w:right="175"/>
        <w:rPr>
          <w:b/>
          <w:sz w:val="12"/>
        </w:rPr>
      </w:pPr>
      <w:proofErr w:type="spellStart"/>
      <w:r>
        <w:rPr>
          <w:color w:val="231F20"/>
          <w:sz w:val="12"/>
        </w:rPr>
        <w:t>Eakle</w:t>
      </w:r>
      <w:proofErr w:type="spellEnd"/>
      <w:r>
        <w:rPr>
          <w:color w:val="231F20"/>
          <w:sz w:val="12"/>
        </w:rPr>
        <w:t xml:space="preserve"> R, Venter F, Rees H: </w:t>
      </w:r>
      <w:r>
        <w:rPr>
          <w:b/>
          <w:color w:val="231F20"/>
          <w:sz w:val="12"/>
        </w:rPr>
        <w:t>Pre-exposure prophylaxis (</w:t>
      </w:r>
      <w:proofErr w:type="spellStart"/>
      <w:r>
        <w:rPr>
          <w:b/>
          <w:color w:val="231F20"/>
          <w:sz w:val="12"/>
        </w:rPr>
        <w:t>PrEP</w:t>
      </w:r>
      <w:proofErr w:type="spellEnd"/>
      <w:r>
        <w:rPr>
          <w:b/>
          <w:color w:val="231F20"/>
          <w:sz w:val="12"/>
        </w:rPr>
        <w:t>) in an era of</w:t>
      </w:r>
      <w:r>
        <w:rPr>
          <w:b/>
          <w:color w:val="231F20"/>
          <w:spacing w:val="-22"/>
          <w:sz w:val="12"/>
        </w:rPr>
        <w:t xml:space="preserve"> </w:t>
      </w:r>
      <w:r>
        <w:rPr>
          <w:b/>
          <w:color w:val="231F20"/>
          <w:sz w:val="12"/>
        </w:rPr>
        <w:t xml:space="preserve">stalled HIV prevention: Can it change the game? </w:t>
      </w:r>
      <w:r>
        <w:rPr>
          <w:i/>
          <w:color w:val="231F20"/>
          <w:sz w:val="12"/>
        </w:rPr>
        <w:t xml:space="preserve">Retrovirology. </w:t>
      </w:r>
      <w:r>
        <w:rPr>
          <w:color w:val="231F20"/>
          <w:sz w:val="12"/>
        </w:rPr>
        <w:t xml:space="preserve">2018; </w:t>
      </w:r>
      <w:r>
        <w:rPr>
          <w:b/>
          <w:color w:val="231F20"/>
          <w:sz w:val="12"/>
        </w:rPr>
        <w:t>15</w:t>
      </w:r>
      <w:r>
        <w:rPr>
          <w:color w:val="231F20"/>
          <w:sz w:val="12"/>
        </w:rPr>
        <w:t>(1): 29.</w:t>
      </w:r>
      <w:r>
        <w:rPr>
          <w:color w:val="2F85AB"/>
          <w:sz w:val="12"/>
        </w:rPr>
        <w:t xml:space="preserve"> </w:t>
      </w:r>
      <w:hyperlink r:id="rId121">
        <w:r>
          <w:rPr>
            <w:b/>
            <w:color w:val="2F85AB"/>
            <w:sz w:val="12"/>
          </w:rPr>
          <w:t>PubMed</w:t>
        </w:r>
        <w:r>
          <w:rPr>
            <w:b/>
            <w:color w:val="2F85AB"/>
            <w:spacing w:val="-1"/>
            <w:sz w:val="12"/>
          </w:rPr>
          <w:t xml:space="preserve"> </w:t>
        </w:r>
        <w:r>
          <w:rPr>
            <w:b/>
            <w:color w:val="2F85AB"/>
            <w:sz w:val="12"/>
          </w:rPr>
          <w:t xml:space="preserve">Abstract </w:t>
        </w:r>
      </w:hyperlink>
      <w:r>
        <w:rPr>
          <w:color w:val="231F20"/>
          <w:position w:val="-2"/>
          <w:sz w:val="16"/>
        </w:rPr>
        <w:t>|</w:t>
      </w:r>
      <w:r>
        <w:rPr>
          <w:color w:val="231F20"/>
          <w:spacing w:val="-13"/>
          <w:position w:val="-2"/>
          <w:sz w:val="16"/>
        </w:rPr>
        <w:t xml:space="preserve"> </w:t>
      </w:r>
      <w:hyperlink r:id="rId122">
        <w:r>
          <w:rPr>
            <w:b/>
            <w:color w:val="2F85AB"/>
            <w:sz w:val="12"/>
          </w:rPr>
          <w:t>Publisher Full</w:t>
        </w:r>
        <w:r>
          <w:rPr>
            <w:b/>
            <w:color w:val="2F85AB"/>
            <w:spacing w:val="-12"/>
            <w:sz w:val="12"/>
          </w:rPr>
          <w:t xml:space="preserve"> </w:t>
        </w:r>
        <w:r>
          <w:rPr>
            <w:b/>
            <w:color w:val="2F85AB"/>
            <w:spacing w:val="-3"/>
            <w:sz w:val="12"/>
          </w:rPr>
          <w:t>Text</w:t>
        </w:r>
        <w:r>
          <w:rPr>
            <w:b/>
            <w:color w:val="2F85AB"/>
            <w:spacing w:val="-1"/>
            <w:sz w:val="12"/>
          </w:rPr>
          <w:t xml:space="preserve"> </w:t>
        </w:r>
      </w:hyperlink>
      <w:r>
        <w:rPr>
          <w:color w:val="231F20"/>
          <w:position w:val="-2"/>
          <w:sz w:val="16"/>
        </w:rPr>
        <w:t>|</w:t>
      </w:r>
      <w:r>
        <w:rPr>
          <w:color w:val="231F20"/>
          <w:spacing w:val="-12"/>
          <w:position w:val="-2"/>
          <w:sz w:val="16"/>
        </w:rPr>
        <w:t xml:space="preserve"> </w:t>
      </w:r>
      <w:hyperlink r:id="rId123">
        <w:r>
          <w:rPr>
            <w:b/>
            <w:color w:val="2F85AB"/>
            <w:sz w:val="12"/>
          </w:rPr>
          <w:t>Free Full</w:t>
        </w:r>
        <w:r>
          <w:rPr>
            <w:b/>
            <w:color w:val="2F85AB"/>
            <w:spacing w:val="-12"/>
            <w:sz w:val="12"/>
          </w:rPr>
          <w:t xml:space="preserve"> </w:t>
        </w:r>
        <w:r>
          <w:rPr>
            <w:b/>
            <w:color w:val="2F85AB"/>
            <w:spacing w:val="-3"/>
            <w:sz w:val="12"/>
          </w:rPr>
          <w:t>Text</w:t>
        </w:r>
      </w:hyperlink>
    </w:p>
    <w:p w14:paraId="56F909D6" w14:textId="77777777" w:rsidR="00691051" w:rsidRDefault="00251D60">
      <w:pPr>
        <w:pStyle w:val="ListParagraph"/>
        <w:numPr>
          <w:ilvl w:val="0"/>
          <w:numId w:val="1"/>
        </w:numPr>
        <w:tabs>
          <w:tab w:val="left" w:pos="455"/>
        </w:tabs>
        <w:spacing w:before="13" w:line="249" w:lineRule="auto"/>
        <w:ind w:right="244"/>
        <w:rPr>
          <w:sz w:val="12"/>
        </w:rPr>
      </w:pPr>
      <w:proofErr w:type="spellStart"/>
      <w:r>
        <w:rPr>
          <w:color w:val="231F20"/>
          <w:sz w:val="12"/>
        </w:rPr>
        <w:t>Luecke</w:t>
      </w:r>
      <w:proofErr w:type="spellEnd"/>
      <w:r>
        <w:rPr>
          <w:color w:val="231F20"/>
          <w:sz w:val="12"/>
        </w:rPr>
        <w:t xml:space="preserve"> EH, Cheng H, </w:t>
      </w:r>
      <w:proofErr w:type="spellStart"/>
      <w:r>
        <w:rPr>
          <w:color w:val="231F20"/>
          <w:sz w:val="12"/>
        </w:rPr>
        <w:t>Woeber</w:t>
      </w:r>
      <w:proofErr w:type="spellEnd"/>
      <w:r>
        <w:rPr>
          <w:color w:val="231F20"/>
          <w:sz w:val="12"/>
        </w:rPr>
        <w:t xml:space="preserve"> K, </w:t>
      </w:r>
      <w:r>
        <w:rPr>
          <w:i/>
          <w:color w:val="231F20"/>
          <w:sz w:val="12"/>
        </w:rPr>
        <w:t>et al.</w:t>
      </w:r>
      <w:r>
        <w:rPr>
          <w:color w:val="231F20"/>
          <w:sz w:val="12"/>
        </w:rPr>
        <w:t xml:space="preserve">: </w:t>
      </w:r>
      <w:r>
        <w:rPr>
          <w:b/>
          <w:color w:val="231F20"/>
          <w:sz w:val="12"/>
        </w:rPr>
        <w:t xml:space="preserve">Stated product formulation </w:t>
      </w:r>
      <w:r>
        <w:rPr>
          <w:b/>
          <w:color w:val="231F20"/>
          <w:spacing w:val="-3"/>
          <w:sz w:val="12"/>
        </w:rPr>
        <w:t xml:space="preserve">preferences </w:t>
      </w:r>
      <w:r>
        <w:rPr>
          <w:b/>
          <w:color w:val="231F20"/>
          <w:sz w:val="12"/>
        </w:rPr>
        <w:t xml:space="preserve">for HIV pre-exposure prophylaxis among women in the VOICE-D (MTN-003D) study. </w:t>
      </w:r>
      <w:r>
        <w:rPr>
          <w:i/>
          <w:color w:val="231F20"/>
          <w:sz w:val="12"/>
        </w:rPr>
        <w:t xml:space="preserve">J Int AIDS Soc. </w:t>
      </w:r>
      <w:r>
        <w:rPr>
          <w:color w:val="231F20"/>
          <w:sz w:val="12"/>
        </w:rPr>
        <w:t xml:space="preserve">2016; </w:t>
      </w:r>
      <w:r>
        <w:rPr>
          <w:b/>
          <w:color w:val="231F20"/>
          <w:sz w:val="12"/>
        </w:rPr>
        <w:t>19</w:t>
      </w:r>
      <w:r>
        <w:rPr>
          <w:color w:val="231F20"/>
          <w:sz w:val="12"/>
        </w:rPr>
        <w:t>(1):</w:t>
      </w:r>
      <w:r>
        <w:rPr>
          <w:color w:val="231F20"/>
          <w:spacing w:val="-2"/>
          <w:sz w:val="12"/>
        </w:rPr>
        <w:t xml:space="preserve"> </w:t>
      </w:r>
      <w:r>
        <w:rPr>
          <w:color w:val="231F20"/>
          <w:sz w:val="12"/>
        </w:rPr>
        <w:t>20875.</w:t>
      </w:r>
    </w:p>
    <w:p w14:paraId="2AFB462A" w14:textId="77777777" w:rsidR="00691051" w:rsidRDefault="00251D60">
      <w:pPr>
        <w:spacing w:line="178" w:lineRule="exact"/>
        <w:ind w:left="454"/>
        <w:rPr>
          <w:rFonts w:ascii="Arial"/>
          <w:b/>
          <w:sz w:val="12"/>
        </w:rPr>
      </w:pPr>
      <w:hyperlink r:id="rId124">
        <w:r>
          <w:rPr>
            <w:rFonts w:ascii="Arial"/>
            <w:b/>
            <w:color w:val="2F85AB"/>
            <w:sz w:val="12"/>
          </w:rPr>
          <w:t>PubMed</w:t>
        </w:r>
        <w:r>
          <w:rPr>
            <w:rFonts w:ascii="Arial"/>
            <w:b/>
            <w:color w:val="2F85AB"/>
            <w:spacing w:val="-3"/>
            <w:sz w:val="12"/>
          </w:rPr>
          <w:t xml:space="preserve"> </w:t>
        </w:r>
        <w:r>
          <w:rPr>
            <w:rFonts w:ascii="Arial"/>
            <w:b/>
            <w:color w:val="2F85AB"/>
            <w:sz w:val="12"/>
          </w:rPr>
          <w:t>Abstract</w:t>
        </w:r>
        <w:r>
          <w:rPr>
            <w:rFonts w:ascii="Arial"/>
            <w:b/>
            <w:color w:val="2F85AB"/>
            <w:spacing w:val="-2"/>
            <w:sz w:val="12"/>
          </w:rPr>
          <w:t xml:space="preserve"> </w:t>
        </w:r>
      </w:hyperlink>
      <w:r>
        <w:rPr>
          <w:rFonts w:ascii="Arial"/>
          <w:color w:val="231F20"/>
          <w:position w:val="-2"/>
          <w:sz w:val="16"/>
        </w:rPr>
        <w:t>|</w:t>
      </w:r>
      <w:r>
        <w:rPr>
          <w:rFonts w:ascii="Arial"/>
          <w:color w:val="231F20"/>
          <w:spacing w:val="-14"/>
          <w:position w:val="-2"/>
          <w:sz w:val="16"/>
        </w:rPr>
        <w:t xml:space="preserve"> </w:t>
      </w:r>
      <w:hyperlink r:id="rId125">
        <w:r>
          <w:rPr>
            <w:rFonts w:ascii="Arial"/>
            <w:b/>
            <w:color w:val="2F85AB"/>
            <w:sz w:val="12"/>
          </w:rPr>
          <w:t>Publisher</w:t>
        </w:r>
        <w:r>
          <w:rPr>
            <w:rFonts w:ascii="Arial"/>
            <w:b/>
            <w:color w:val="2F85AB"/>
            <w:spacing w:val="-2"/>
            <w:sz w:val="12"/>
          </w:rPr>
          <w:t xml:space="preserve"> </w:t>
        </w:r>
        <w:r>
          <w:rPr>
            <w:rFonts w:ascii="Arial"/>
            <w:b/>
            <w:color w:val="2F85AB"/>
            <w:sz w:val="12"/>
          </w:rPr>
          <w:t>Full</w:t>
        </w:r>
        <w:r>
          <w:rPr>
            <w:rFonts w:ascii="Arial"/>
            <w:b/>
            <w:color w:val="2F85AB"/>
            <w:spacing w:val="-14"/>
            <w:sz w:val="12"/>
          </w:rPr>
          <w:t xml:space="preserve"> </w:t>
        </w:r>
        <w:r>
          <w:rPr>
            <w:rFonts w:ascii="Arial"/>
            <w:b/>
            <w:color w:val="2F85AB"/>
            <w:spacing w:val="-3"/>
            <w:sz w:val="12"/>
          </w:rPr>
          <w:t>Text</w:t>
        </w:r>
        <w:r>
          <w:rPr>
            <w:rFonts w:ascii="Arial"/>
            <w:b/>
            <w:color w:val="2F85AB"/>
            <w:spacing w:val="-2"/>
            <w:sz w:val="12"/>
          </w:rPr>
          <w:t xml:space="preserve"> </w:t>
        </w:r>
      </w:hyperlink>
      <w:r>
        <w:rPr>
          <w:rFonts w:ascii="Arial"/>
          <w:color w:val="231F20"/>
          <w:position w:val="-2"/>
          <w:sz w:val="16"/>
        </w:rPr>
        <w:t>|</w:t>
      </w:r>
      <w:r>
        <w:rPr>
          <w:rFonts w:ascii="Arial"/>
          <w:color w:val="231F20"/>
          <w:spacing w:val="-14"/>
          <w:position w:val="-2"/>
          <w:sz w:val="16"/>
        </w:rPr>
        <w:t xml:space="preserve"> </w:t>
      </w:r>
      <w:hyperlink r:id="rId126">
        <w:r>
          <w:rPr>
            <w:rFonts w:ascii="Arial"/>
            <w:b/>
            <w:color w:val="2F85AB"/>
            <w:sz w:val="12"/>
          </w:rPr>
          <w:t>Free</w:t>
        </w:r>
        <w:r>
          <w:rPr>
            <w:rFonts w:ascii="Arial"/>
            <w:b/>
            <w:color w:val="2F85AB"/>
            <w:spacing w:val="-3"/>
            <w:sz w:val="12"/>
          </w:rPr>
          <w:t xml:space="preserve"> </w:t>
        </w:r>
        <w:r>
          <w:rPr>
            <w:rFonts w:ascii="Arial"/>
            <w:b/>
            <w:color w:val="2F85AB"/>
            <w:sz w:val="12"/>
          </w:rPr>
          <w:t>Full</w:t>
        </w:r>
        <w:r>
          <w:rPr>
            <w:rFonts w:ascii="Arial"/>
            <w:b/>
            <w:color w:val="2F85AB"/>
            <w:spacing w:val="-13"/>
            <w:sz w:val="12"/>
          </w:rPr>
          <w:t xml:space="preserve"> </w:t>
        </w:r>
        <w:r>
          <w:rPr>
            <w:rFonts w:ascii="Arial"/>
            <w:b/>
            <w:color w:val="2F85AB"/>
            <w:spacing w:val="-3"/>
            <w:sz w:val="12"/>
          </w:rPr>
          <w:t>Text</w:t>
        </w:r>
      </w:hyperlink>
    </w:p>
    <w:p w14:paraId="04BF708F" w14:textId="77777777" w:rsidR="00691051" w:rsidRDefault="00251D60">
      <w:pPr>
        <w:pStyle w:val="ListParagraph"/>
        <w:numPr>
          <w:ilvl w:val="0"/>
          <w:numId w:val="1"/>
        </w:numPr>
        <w:tabs>
          <w:tab w:val="left" w:pos="455"/>
        </w:tabs>
        <w:spacing w:before="17" w:line="249" w:lineRule="auto"/>
        <w:ind w:right="211"/>
        <w:rPr>
          <w:sz w:val="12"/>
        </w:rPr>
      </w:pPr>
      <w:proofErr w:type="spellStart"/>
      <w:r>
        <w:rPr>
          <w:color w:val="231F20"/>
          <w:sz w:val="12"/>
        </w:rPr>
        <w:t>Ayikwa</w:t>
      </w:r>
      <w:proofErr w:type="spellEnd"/>
      <w:r>
        <w:rPr>
          <w:color w:val="231F20"/>
          <w:sz w:val="12"/>
        </w:rPr>
        <w:t xml:space="preserve"> LC, de Jager JW: </w:t>
      </w:r>
      <w:r>
        <w:rPr>
          <w:b/>
          <w:color w:val="231F20"/>
          <w:sz w:val="12"/>
        </w:rPr>
        <w:t xml:space="preserve">Advocating social marketing as ultimate weapon to fighting HIV/AIDS propagation, and related discrimination and </w:t>
      </w:r>
      <w:proofErr w:type="spellStart"/>
      <w:r>
        <w:rPr>
          <w:b/>
          <w:color w:val="231F20"/>
          <w:spacing w:val="-2"/>
          <w:sz w:val="12"/>
        </w:rPr>
        <w:t>stigmatisation</w:t>
      </w:r>
      <w:proofErr w:type="spellEnd"/>
      <w:r>
        <w:rPr>
          <w:b/>
          <w:color w:val="231F20"/>
          <w:spacing w:val="-2"/>
          <w:sz w:val="12"/>
        </w:rPr>
        <w:t xml:space="preserve">. </w:t>
      </w:r>
      <w:r>
        <w:rPr>
          <w:i/>
          <w:color w:val="231F20"/>
          <w:sz w:val="12"/>
        </w:rPr>
        <w:t xml:space="preserve">J Public Affairs. </w:t>
      </w:r>
      <w:r>
        <w:rPr>
          <w:color w:val="231F20"/>
          <w:sz w:val="12"/>
        </w:rPr>
        <w:t xml:space="preserve">2017; </w:t>
      </w:r>
      <w:r>
        <w:rPr>
          <w:b/>
          <w:color w:val="231F20"/>
          <w:sz w:val="12"/>
        </w:rPr>
        <w:t>17</w:t>
      </w:r>
      <w:r>
        <w:rPr>
          <w:color w:val="231F20"/>
          <w:sz w:val="12"/>
        </w:rPr>
        <w:t>(3):</w:t>
      </w:r>
      <w:r>
        <w:rPr>
          <w:color w:val="231F20"/>
          <w:spacing w:val="-1"/>
          <w:sz w:val="12"/>
        </w:rPr>
        <w:t xml:space="preserve"> </w:t>
      </w:r>
      <w:r>
        <w:rPr>
          <w:color w:val="231F20"/>
          <w:sz w:val="12"/>
        </w:rPr>
        <w:t>e1624.</w:t>
      </w:r>
    </w:p>
    <w:p w14:paraId="3F4DD360" w14:textId="77777777" w:rsidR="00691051" w:rsidRDefault="00251D60">
      <w:pPr>
        <w:spacing w:before="2"/>
        <w:ind w:left="454"/>
        <w:rPr>
          <w:rFonts w:ascii="Arial"/>
          <w:b/>
          <w:sz w:val="12"/>
        </w:rPr>
      </w:pPr>
      <w:hyperlink r:id="rId127">
        <w:r>
          <w:rPr>
            <w:rFonts w:ascii="Arial"/>
            <w:b/>
            <w:color w:val="2F85AB"/>
            <w:sz w:val="12"/>
          </w:rPr>
          <w:t>Publisher Full Text</w:t>
        </w:r>
      </w:hyperlink>
    </w:p>
    <w:p w14:paraId="27B2D0E9" w14:textId="77777777" w:rsidR="00691051" w:rsidRDefault="00251D60">
      <w:pPr>
        <w:pStyle w:val="ListParagraph"/>
        <w:numPr>
          <w:ilvl w:val="0"/>
          <w:numId w:val="1"/>
        </w:numPr>
        <w:tabs>
          <w:tab w:val="left" w:pos="455"/>
        </w:tabs>
        <w:spacing w:before="56" w:line="249" w:lineRule="auto"/>
        <w:ind w:right="391"/>
        <w:jc w:val="both"/>
        <w:rPr>
          <w:sz w:val="12"/>
        </w:rPr>
      </w:pPr>
      <w:r>
        <w:rPr>
          <w:color w:val="231F20"/>
          <w:sz w:val="12"/>
        </w:rPr>
        <w:t xml:space="preserve">Bailey C, Baines PR, Wilson H, </w:t>
      </w:r>
      <w:r>
        <w:rPr>
          <w:i/>
          <w:color w:val="231F20"/>
          <w:sz w:val="12"/>
        </w:rPr>
        <w:t>et al.</w:t>
      </w:r>
      <w:r>
        <w:rPr>
          <w:color w:val="231F20"/>
          <w:sz w:val="12"/>
        </w:rPr>
        <w:t xml:space="preserve">: </w:t>
      </w:r>
      <w:r>
        <w:rPr>
          <w:b/>
          <w:color w:val="231F20"/>
          <w:sz w:val="12"/>
        </w:rPr>
        <w:t xml:space="preserve">Segmentation and customer insight in contemporary services marketing practice: why grouping customers is </w:t>
      </w:r>
      <w:r>
        <w:rPr>
          <w:b/>
          <w:color w:val="231F20"/>
          <w:spacing w:val="-8"/>
          <w:sz w:val="12"/>
        </w:rPr>
        <w:t xml:space="preserve">no </w:t>
      </w:r>
      <w:r>
        <w:rPr>
          <w:b/>
          <w:color w:val="231F20"/>
          <w:sz w:val="12"/>
        </w:rPr>
        <w:t xml:space="preserve">longer enough. </w:t>
      </w:r>
      <w:r>
        <w:rPr>
          <w:i/>
          <w:color w:val="231F20"/>
          <w:sz w:val="12"/>
        </w:rPr>
        <w:t xml:space="preserve">J Mark </w:t>
      </w:r>
      <w:proofErr w:type="spellStart"/>
      <w:r>
        <w:rPr>
          <w:i/>
          <w:color w:val="231F20"/>
          <w:sz w:val="12"/>
        </w:rPr>
        <w:t>Ment</w:t>
      </w:r>
      <w:proofErr w:type="spellEnd"/>
      <w:r>
        <w:rPr>
          <w:i/>
          <w:color w:val="231F20"/>
          <w:sz w:val="12"/>
        </w:rPr>
        <w:t xml:space="preserve"> Health. </w:t>
      </w:r>
      <w:r>
        <w:rPr>
          <w:color w:val="231F20"/>
          <w:sz w:val="12"/>
        </w:rPr>
        <w:t xml:space="preserve">2009; </w:t>
      </w:r>
      <w:r>
        <w:rPr>
          <w:b/>
          <w:color w:val="231F20"/>
          <w:sz w:val="12"/>
        </w:rPr>
        <w:t>25</w:t>
      </w:r>
      <w:r>
        <w:rPr>
          <w:color w:val="231F20"/>
          <w:sz w:val="12"/>
        </w:rPr>
        <w:t>(3–4): 227–252.</w:t>
      </w:r>
    </w:p>
    <w:p w14:paraId="1205359E" w14:textId="77777777" w:rsidR="00691051" w:rsidRDefault="00251D60">
      <w:pPr>
        <w:spacing w:before="1"/>
        <w:ind w:left="454"/>
        <w:rPr>
          <w:rFonts w:ascii="Arial"/>
          <w:b/>
          <w:sz w:val="12"/>
        </w:rPr>
      </w:pPr>
      <w:hyperlink r:id="rId128">
        <w:r>
          <w:rPr>
            <w:rFonts w:ascii="Arial"/>
            <w:b/>
            <w:color w:val="2F85AB"/>
            <w:sz w:val="12"/>
          </w:rPr>
          <w:t>Publisher Full Text</w:t>
        </w:r>
      </w:hyperlink>
    </w:p>
    <w:p w14:paraId="6CE6A000" w14:textId="77777777" w:rsidR="00691051" w:rsidRDefault="00251D60">
      <w:pPr>
        <w:pStyle w:val="ListParagraph"/>
        <w:numPr>
          <w:ilvl w:val="0"/>
          <w:numId w:val="1"/>
        </w:numPr>
        <w:tabs>
          <w:tab w:val="left" w:pos="455"/>
        </w:tabs>
        <w:spacing w:before="56"/>
        <w:rPr>
          <w:i/>
          <w:sz w:val="12"/>
        </w:rPr>
      </w:pPr>
      <w:proofErr w:type="spellStart"/>
      <w:r>
        <w:rPr>
          <w:color w:val="231F20"/>
          <w:sz w:val="12"/>
        </w:rPr>
        <w:t>Yankelovich</w:t>
      </w:r>
      <w:proofErr w:type="spellEnd"/>
      <w:r>
        <w:rPr>
          <w:color w:val="231F20"/>
          <w:sz w:val="12"/>
        </w:rPr>
        <w:t xml:space="preserve"> D, Meer D: </w:t>
      </w:r>
      <w:r>
        <w:rPr>
          <w:b/>
          <w:color w:val="231F20"/>
          <w:sz w:val="12"/>
        </w:rPr>
        <w:t xml:space="preserve">Rediscovering Market Segmentation. </w:t>
      </w:r>
      <w:proofErr w:type="spellStart"/>
      <w:r>
        <w:rPr>
          <w:i/>
          <w:color w:val="231F20"/>
          <w:sz w:val="12"/>
        </w:rPr>
        <w:t>Harv</w:t>
      </w:r>
      <w:proofErr w:type="spellEnd"/>
      <w:r>
        <w:rPr>
          <w:i/>
          <w:color w:val="231F20"/>
          <w:sz w:val="12"/>
        </w:rPr>
        <w:t xml:space="preserve"> Bus</w:t>
      </w:r>
      <w:r>
        <w:rPr>
          <w:i/>
          <w:color w:val="231F20"/>
          <w:spacing w:val="-1"/>
          <w:sz w:val="12"/>
        </w:rPr>
        <w:t xml:space="preserve"> </w:t>
      </w:r>
      <w:r>
        <w:rPr>
          <w:i/>
          <w:color w:val="231F20"/>
          <w:spacing w:val="-4"/>
          <w:sz w:val="12"/>
        </w:rPr>
        <w:t>Rev.</w:t>
      </w:r>
    </w:p>
    <w:p w14:paraId="66950347" w14:textId="77777777" w:rsidR="00691051" w:rsidRDefault="00251D60">
      <w:pPr>
        <w:spacing w:before="6"/>
        <w:ind w:left="454"/>
        <w:rPr>
          <w:rFonts w:ascii="Arial" w:hAnsi="Arial"/>
          <w:sz w:val="12"/>
        </w:rPr>
      </w:pPr>
      <w:r>
        <w:rPr>
          <w:rFonts w:ascii="Arial" w:hAnsi="Arial"/>
          <w:color w:val="231F20"/>
          <w:sz w:val="12"/>
        </w:rPr>
        <w:t>2006: 1–10.</w:t>
      </w:r>
    </w:p>
    <w:p w14:paraId="7DABAE8E" w14:textId="77777777" w:rsidR="00691051" w:rsidRDefault="00251D60">
      <w:pPr>
        <w:spacing w:before="6"/>
        <w:ind w:left="454"/>
        <w:rPr>
          <w:rFonts w:ascii="Arial"/>
          <w:b/>
          <w:sz w:val="12"/>
        </w:rPr>
      </w:pPr>
      <w:hyperlink r:id="rId129">
        <w:r>
          <w:rPr>
            <w:rFonts w:ascii="Arial"/>
            <w:b/>
            <w:color w:val="2F85AB"/>
            <w:sz w:val="12"/>
          </w:rPr>
          <w:t>Reference Source</w:t>
        </w:r>
      </w:hyperlink>
    </w:p>
    <w:sectPr w:rsidR="00691051">
      <w:type w:val="continuous"/>
      <w:pgSz w:w="12250" w:h="15840"/>
      <w:pgMar w:top="1140" w:right="1000" w:bottom="1140" w:left="1020" w:header="720" w:footer="720" w:gutter="0"/>
      <w:cols w:num="2" w:space="720" w:equalWidth="0">
        <w:col w:w="4973" w:space="186"/>
        <w:col w:w="5071"/>
      </w:cols>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eve Kretschmer" w:date="2019-01-28T11:04:00Z" w:initials="SK">
    <w:p w14:paraId="44E636B1" w14:textId="77777777" w:rsidR="00251D60" w:rsidRDefault="00251D60">
      <w:pPr>
        <w:pStyle w:val="CommentText"/>
      </w:pPr>
      <w:r>
        <w:rPr>
          <w:rStyle w:val="CommentReference"/>
        </w:rPr>
        <w:annotationRef/>
      </w:r>
      <w:r>
        <w:t>Suggested edit here – add</w:t>
      </w:r>
      <w:proofErr w:type="gramStart"/>
      <w:r>
        <w:t>:</w:t>
      </w:r>
      <w:r w:rsidR="003503B4">
        <w:t>”</w:t>
      </w:r>
      <w:r>
        <w:t>…</w:t>
      </w:r>
      <w:proofErr w:type="gramEnd"/>
      <w:r>
        <w:t>to provide differential engagement, products and services which best meet the needs and desires of each…</w:t>
      </w:r>
      <w:r w:rsidR="003503B4">
        <w:t>”</w:t>
      </w:r>
    </w:p>
    <w:p w14:paraId="4ECCFA65" w14:textId="77777777" w:rsidR="00251D60" w:rsidRDefault="00251D60">
      <w:pPr>
        <w:pStyle w:val="CommentText"/>
      </w:pPr>
    </w:p>
    <w:p w14:paraId="28AEC338" w14:textId="77777777" w:rsidR="00251D60" w:rsidRDefault="00251D60">
      <w:pPr>
        <w:pStyle w:val="CommentText"/>
      </w:pPr>
      <w:r>
        <w:t>Comment</w:t>
      </w:r>
      <w:r w:rsidR="003503B4">
        <w:t xml:space="preserve">s </w:t>
      </w:r>
      <w:r>
        <w:t xml:space="preserve">– defining the discrete audiences is only the means to the end…the object of segmentation is to be able to customize marketing and products/services to the different needs and wants of different people (recognizing that they do differ across people, so the more aligned they are to the specific needs and wants of a given customer, the better they will do in ‘selling’ their products/services.) </w:t>
      </w:r>
    </w:p>
    <w:p w14:paraId="5383FC9B" w14:textId="77777777" w:rsidR="00251D60" w:rsidRDefault="00251D60">
      <w:pPr>
        <w:pStyle w:val="CommentText"/>
      </w:pPr>
    </w:p>
    <w:p w14:paraId="097EA82B" w14:textId="77777777" w:rsidR="00251D60" w:rsidRDefault="00251D60">
      <w:pPr>
        <w:pStyle w:val="CommentText"/>
      </w:pPr>
      <w:r>
        <w:t xml:space="preserve">Within Marketing, the ultimate segmentation solution is commonly referred to as ‘a segment of ONE’, where </w:t>
      </w:r>
      <w:proofErr w:type="gramStart"/>
      <w:r>
        <w:t>each individual’s</w:t>
      </w:r>
      <w:proofErr w:type="gramEnd"/>
      <w:r>
        <w:t xml:space="preserve"> specific needs and wants and drivers of behavior and decisions are </w:t>
      </w:r>
      <w:r w:rsidR="007E1A59">
        <w:t>understood and met differentially for each individual.  Because this is not practically possible (for efficiency reasons), we segment at higher levels and try to meet the needs/wants/drivers at a group level.  However, there continues to be the ambition to be able to target to segments of ONE, and with technologies like 3D printing, social media data scraping, etc., it is becoming increasingly possible (or even practiced).</w:t>
      </w:r>
    </w:p>
    <w:p w14:paraId="5B0635A3" w14:textId="77777777" w:rsidR="007E1A59" w:rsidRDefault="007E1A59">
      <w:pPr>
        <w:pStyle w:val="CommentText"/>
      </w:pPr>
    </w:p>
    <w:p w14:paraId="18449B03" w14:textId="77777777" w:rsidR="007E1A59" w:rsidRDefault="007E1A59">
      <w:pPr>
        <w:pStyle w:val="CommentText"/>
      </w:pPr>
    </w:p>
  </w:comment>
  <w:comment w:id="1" w:author="Steve Kretschmer" w:date="2019-01-28T11:18:00Z" w:initials="SK">
    <w:p w14:paraId="1AFB920A" w14:textId="77777777" w:rsidR="007E1A59" w:rsidRDefault="007E1A59">
      <w:pPr>
        <w:pStyle w:val="CommentText"/>
      </w:pPr>
      <w:r>
        <w:rPr>
          <w:rStyle w:val="CommentReference"/>
        </w:rPr>
        <w:annotationRef/>
      </w:r>
      <w:r w:rsidR="003503B4">
        <w:t xml:space="preserve">Comments – </w:t>
      </w:r>
      <w:r>
        <w:t>I think it’s important not to conflate consumer understanding overall with segmentation. We can understand consumer needs and wants without segmentation. But we can better target to the differential needs and wants with segmentation.</w:t>
      </w:r>
    </w:p>
    <w:p w14:paraId="401E5C34" w14:textId="77777777" w:rsidR="007E1A59" w:rsidRDefault="007E1A59">
      <w:pPr>
        <w:pStyle w:val="CommentText"/>
      </w:pPr>
    </w:p>
    <w:p w14:paraId="67C4172C" w14:textId="77777777" w:rsidR="007E1A59" w:rsidRDefault="007E1A59">
      <w:pPr>
        <w:pStyle w:val="CommentText"/>
      </w:pPr>
      <w:r>
        <w:t xml:space="preserve">I’m not sure that Coke’s C2 failure was a failure in use of segmentation, but rather a failure in understanding why their broad customer base consumed their existing product and how replacing it would affect consumer demand.  </w:t>
      </w:r>
      <w:r w:rsidR="003503B4">
        <w:t>Likely there was a segment of consumers who would prefer C2, but rather than rolling it out as a product extension, they rolled it out as a full replacement.  Perhaps replace with another example where it was really a failure to use segmentation that led to poor results?</w:t>
      </w:r>
    </w:p>
  </w:comment>
  <w:comment w:id="2" w:author="Steve Kretschmer" w:date="2019-01-28T15:22:00Z" w:initials="SK">
    <w:p w14:paraId="60E12997" w14:textId="77777777" w:rsidR="00655AB5" w:rsidRDefault="00655AB5">
      <w:pPr>
        <w:pStyle w:val="CommentText"/>
      </w:pPr>
      <w:r>
        <w:rPr>
          <w:rStyle w:val="CommentReference"/>
        </w:rPr>
        <w:annotationRef/>
      </w:r>
      <w:r>
        <w:t xml:space="preserve">There is a key opportunity here to help the development sector redefine the language used around demand to </w:t>
      </w:r>
      <w:r w:rsidR="00A24776">
        <w:t>enable the sector to use the same approaches to making targeted marketing decisions for addressing development challenges.</w:t>
      </w:r>
    </w:p>
    <w:p w14:paraId="2062A840" w14:textId="77777777" w:rsidR="00A24776" w:rsidRDefault="00A24776">
      <w:pPr>
        <w:pStyle w:val="CommentText"/>
      </w:pPr>
    </w:p>
    <w:p w14:paraId="2974F69C" w14:textId="77777777" w:rsidR="00A24776" w:rsidRDefault="00A24776">
      <w:pPr>
        <w:pStyle w:val="CommentText"/>
      </w:pPr>
      <w:r>
        <w:t xml:space="preserve">The foundational principle one which the commercial sector operates is the idea that ‘demand’ is latent in people…people have needs and wants (whether they realize it or not) and the goal is to deeply understand those and ALIGN engagement (marketing)/products/services to meet those needs and wants (to meet that latent demand). </w:t>
      </w:r>
    </w:p>
    <w:p w14:paraId="4311A80C" w14:textId="77777777" w:rsidR="00A24776" w:rsidRDefault="00A24776">
      <w:pPr>
        <w:pStyle w:val="CommentText"/>
      </w:pPr>
    </w:p>
    <w:p w14:paraId="3C9907A9" w14:textId="77777777" w:rsidR="00A24776" w:rsidRDefault="00A24776">
      <w:pPr>
        <w:pStyle w:val="CommentText"/>
      </w:pPr>
      <w:r>
        <w:t xml:space="preserve">This </w:t>
      </w:r>
      <w:proofErr w:type="gramStart"/>
      <w:r>
        <w:t>is in contrast to</w:t>
      </w:r>
      <w:proofErr w:type="gramEnd"/>
      <w:r>
        <w:t xml:space="preserve"> the language and view that the development sector has, which is that demand needs to be ‘generated’.  But based on the commercial sector’s principle above – demand CANNOT be generated, it exists and needs to be understood and aligned to.</w:t>
      </w:r>
    </w:p>
    <w:p w14:paraId="6A8EE07C" w14:textId="77777777" w:rsidR="00A24776" w:rsidRDefault="00A24776">
      <w:pPr>
        <w:pStyle w:val="CommentText"/>
      </w:pPr>
    </w:p>
    <w:p w14:paraId="64EBB89A" w14:textId="77777777" w:rsidR="00A24776" w:rsidRDefault="00A24776">
      <w:pPr>
        <w:pStyle w:val="CommentText"/>
      </w:pPr>
      <w:r>
        <w:t xml:space="preserve">The underlying ideas communicated in this paper rely on this principle and it is a great opportunity to explicitly communicate it as the foundational principle behind segmentation and its use in the commercial sector (and needed adoption in the development sector). </w:t>
      </w:r>
    </w:p>
    <w:p w14:paraId="5D4DC845" w14:textId="77777777" w:rsidR="00A24776" w:rsidRDefault="00A24776">
      <w:pPr>
        <w:pStyle w:val="CommentText"/>
      </w:pPr>
    </w:p>
    <w:p w14:paraId="695FE9C1" w14:textId="2D6A0660" w:rsidR="00A24776" w:rsidRDefault="00A24776">
      <w:pPr>
        <w:pStyle w:val="CommentText"/>
      </w:pPr>
      <w:r>
        <w:t>The development sector needs to eliminate the use of “demand generation” as its language and approach to addressing demand</w:t>
      </w:r>
      <w:r w:rsidR="00264DFC">
        <w:t>.</w:t>
      </w:r>
    </w:p>
  </w:comment>
  <w:comment w:id="4" w:author="Steve Kretschmer" w:date="2019-01-28T11:23:00Z" w:initials="SK">
    <w:p w14:paraId="68B9DC7B" w14:textId="77777777" w:rsidR="003503B4" w:rsidRDefault="003503B4">
      <w:pPr>
        <w:pStyle w:val="CommentText"/>
      </w:pPr>
      <w:r>
        <w:rPr>
          <w:rStyle w:val="CommentReference"/>
        </w:rPr>
        <w:annotationRef/>
      </w:r>
      <w:r>
        <w:t>Suggest edit here: “…factors which are determinants of consumers needs, wants, decisions and behaviors.”</w:t>
      </w:r>
    </w:p>
    <w:p w14:paraId="3D4C514C" w14:textId="77777777" w:rsidR="003503B4" w:rsidRDefault="003503B4">
      <w:pPr>
        <w:pStyle w:val="CommentText"/>
      </w:pPr>
    </w:p>
    <w:p w14:paraId="33D798B1" w14:textId="77777777" w:rsidR="003503B4" w:rsidRDefault="003503B4">
      <w:pPr>
        <w:pStyle w:val="CommentText"/>
      </w:pPr>
      <w:r>
        <w:t xml:space="preserve">What is critical is segmenting on those factors that are the determinants of needs/wants/decision-making/behaviors, as that is what makes the differences in segments actionable for targeting.  I think you have it implied here, but being very clear would help, particularly given the target audience for the paper is not likely to have much experience with the application of segmentation.  Clarify so they understand it’s not just ‘any’ of these types of factors (e.g., psychographic or behavioral), but very specifically those that are determinants of the relevant needs/wants/decisions/behaviors </w:t>
      </w:r>
      <w:r w:rsidR="005A75DA">
        <w:t xml:space="preserve">to be addressed in the targeting as a </w:t>
      </w:r>
      <w:proofErr w:type="gramStart"/>
      <w:r w:rsidR="005A75DA">
        <w:t>results of the segmentation</w:t>
      </w:r>
      <w:proofErr w:type="gramEnd"/>
      <w:r w:rsidR="005A75DA">
        <w:t>.</w:t>
      </w:r>
    </w:p>
  </w:comment>
  <w:comment w:id="5" w:author="Steve Kretschmer" w:date="2019-01-28T17:05:00Z" w:initials="SK">
    <w:p w14:paraId="3DF4DE80" w14:textId="7BBCA188" w:rsidR="00C62924" w:rsidRDefault="00C62924">
      <w:pPr>
        <w:pStyle w:val="CommentText"/>
      </w:pPr>
      <w:r>
        <w:rPr>
          <w:rStyle w:val="CommentReference"/>
        </w:rPr>
        <w:annotationRef/>
      </w:r>
      <w:r>
        <w:t xml:space="preserve">Another way this is typically described is that the best segmentations identify segments which are very homogeneous within segment and very heterogeneous between segments. To be actionable, the criteria by which the segments are defined are the needs/wants and/or drivers of decisions/behaviors.  </w:t>
      </w:r>
      <w:proofErr w:type="gramStart"/>
      <w:r>
        <w:t>Thus</w:t>
      </w:r>
      <w:proofErr w:type="gramEnd"/>
      <w:r>
        <w:t xml:space="preserve"> they are defined by what they need/want or what drives their decisions/behaviors and marketing and products/services can be designed to align well with those distinct needs/wants and drivers to be most engaging and effective for each segment.</w:t>
      </w:r>
    </w:p>
  </w:comment>
  <w:comment w:id="7" w:author="Steve Kretschmer" w:date="2019-01-28T16:55:00Z" w:initials="SK">
    <w:p w14:paraId="41DB2AF8" w14:textId="77777777" w:rsidR="00264DFC" w:rsidRDefault="00264DFC">
      <w:pPr>
        <w:pStyle w:val="CommentText"/>
      </w:pPr>
      <w:r>
        <w:rPr>
          <w:rStyle w:val="CommentReference"/>
        </w:rPr>
        <w:annotationRef/>
      </w:r>
      <w:r>
        <w:t>Suggest edit here: “…applied to them are most effective in addressing the distinct needs, wants and behavior drivers of each segment.”</w:t>
      </w:r>
    </w:p>
    <w:p w14:paraId="419616FD" w14:textId="77777777" w:rsidR="00264DFC" w:rsidRDefault="00264DFC">
      <w:pPr>
        <w:pStyle w:val="CommentText"/>
      </w:pPr>
    </w:p>
    <w:p w14:paraId="35EF2B04" w14:textId="77777777" w:rsidR="00264DFC" w:rsidRDefault="00264DFC">
      <w:pPr>
        <w:pStyle w:val="CommentText"/>
      </w:pPr>
      <w:r>
        <w:t>Comment – avoiding overlap is not the goal or issue – in fact overlap in marketing approaches across some segments is very common</w:t>
      </w:r>
      <w:r w:rsidR="00C62924">
        <w:t xml:space="preserve"> and necessary if two segments share a common driver, </w:t>
      </w:r>
      <w:r>
        <w:t xml:space="preserve">(it just is not </w:t>
      </w:r>
      <w:r w:rsidR="00C62924">
        <w:t xml:space="preserve">common for overlap across all segments). </w:t>
      </w:r>
      <w:r>
        <w:t xml:space="preserve"> </w:t>
      </w:r>
      <w:r w:rsidR="00C62924">
        <w:t xml:space="preserve">For example, </w:t>
      </w:r>
      <w:r w:rsidR="00C62924">
        <w:t>more than one of the VMMC segments had uncertainty/fear of pain as an issue,</w:t>
      </w:r>
      <w:r w:rsidR="00C62924">
        <w:t xml:space="preserve"> but not all did.</w:t>
      </w:r>
    </w:p>
    <w:p w14:paraId="6B0E0186" w14:textId="77777777" w:rsidR="00C62924" w:rsidRDefault="00C62924">
      <w:pPr>
        <w:pStyle w:val="CommentText"/>
      </w:pPr>
    </w:p>
    <w:p w14:paraId="578368D7" w14:textId="422AE12C" w:rsidR="00C62924" w:rsidRDefault="00C62924">
      <w:pPr>
        <w:pStyle w:val="CommentText"/>
      </w:pPr>
      <w:r>
        <w:t>The key here is effectiveness of targeted marketing and services/products. We can provide more effective marketing and solutions for each segment vs. when we try to provide the best ‘one size fits all’ marketing and solutions to everyone.</w:t>
      </w:r>
    </w:p>
  </w:comment>
  <w:comment w:id="8" w:author="Steve Kretschmer" w:date="2019-01-28T17:12:00Z" w:initials="SK">
    <w:p w14:paraId="58BF3D52" w14:textId="0486FDF5" w:rsidR="00A84EC6" w:rsidRDefault="00A84EC6">
      <w:pPr>
        <w:pStyle w:val="CommentText"/>
      </w:pPr>
      <w:r>
        <w:rPr>
          <w:rStyle w:val="CommentReference"/>
        </w:rPr>
        <w:annotationRef/>
      </w:r>
      <w:r>
        <w:t>Addressed in my comment above – to be most actionable the criteria that distinguish segments will be the drivers of decisions/behaviors or needs/wants.  The value is the ability to then tailor focused marketing and/or products/services to those distinct drivers and/or needs/wants for greatest uptake/outputs in product/service use and/or behavior/decision changes.</w:t>
      </w:r>
    </w:p>
  </w:comment>
  <w:comment w:id="24" w:author="Steve Kretschmer" w:date="2019-01-28T17:15:00Z" w:initials="SK">
    <w:p w14:paraId="2C35784E" w14:textId="77777777" w:rsidR="00A84EC6" w:rsidRDefault="00A84EC6">
      <w:pPr>
        <w:pStyle w:val="CommentText"/>
      </w:pPr>
      <w:r>
        <w:rPr>
          <w:rStyle w:val="CommentReference"/>
        </w:rPr>
        <w:annotationRef/>
      </w:r>
      <w:r>
        <w:t>Here, it would be useful to clarify the two main types of segmentation – “a prior”, i.e., segmenting on pre-determined criteria, such as a geography, demographic, or even a behavior or belief.  Versus, “post hoc” segmentation, where the criteria are not predetermined…a mix of hypothesized criteria are evaluated by machine learning cluster segmentation algorithms and the algorithm identifies the segments according to the data loaded.</w:t>
      </w:r>
    </w:p>
    <w:p w14:paraId="4DFBD64E" w14:textId="77777777" w:rsidR="00A84EC6" w:rsidRDefault="00A84EC6">
      <w:pPr>
        <w:pStyle w:val="CommentText"/>
      </w:pPr>
    </w:p>
    <w:p w14:paraId="49C94970" w14:textId="7AE0005C" w:rsidR="00A84EC6" w:rsidRDefault="00A84EC6">
      <w:pPr>
        <w:pStyle w:val="CommentText"/>
      </w:pPr>
      <w:r>
        <w:t>This is an important distinction to make because most of what we’re talking about in this paper is using post hoc cluster approaches. It is those approaches that ‘reveal’ segments which provide deep understanding of differentiating factors between people and how to best target them with effective marketing and services/products.</w:t>
      </w:r>
    </w:p>
  </w:comment>
  <w:comment w:id="25" w:author="Steve Kretschmer" w:date="2019-01-28T17:23:00Z" w:initials="SK">
    <w:p w14:paraId="6BF8E99A" w14:textId="77777777" w:rsidR="00C76666" w:rsidRDefault="00C76666">
      <w:pPr>
        <w:pStyle w:val="CommentText"/>
      </w:pPr>
      <w:r>
        <w:rPr>
          <w:rStyle w:val="CommentReference"/>
        </w:rPr>
        <w:annotationRef/>
      </w:r>
      <w:r>
        <w:t>I prefer the use of “psycho-behavioral” as the best term for this approach, as it implies the integration of both at the same time and how they interact – psychographics as determinants of behaviors and vice versa in some cases; whereas, “behavioral and psychographic” implies it could be either or, i.e., behavioral segmentation or psychographic segmentation.</w:t>
      </w:r>
    </w:p>
    <w:p w14:paraId="31499332" w14:textId="77777777" w:rsidR="00C76666" w:rsidRDefault="00C76666">
      <w:pPr>
        <w:pStyle w:val="CommentText"/>
      </w:pPr>
    </w:p>
    <w:p w14:paraId="3B5C86FF" w14:textId="37584756" w:rsidR="00C76666" w:rsidRDefault="00C76666">
      <w:pPr>
        <w:pStyle w:val="CommentText"/>
      </w:pPr>
      <w:r>
        <w:t>Loading the mix of psychographic and behavioral measures into a cluster algorithm allows for the two sets of factors to cluster appropriately – i.e., psychographic determinants of behaviors will cluster with the behaviors they determine, providing the most actionable segments.</w:t>
      </w:r>
    </w:p>
  </w:comment>
  <w:comment w:id="26" w:author="Steve Kretschmer" w:date="2019-01-28T17:21:00Z" w:initials="SK">
    <w:p w14:paraId="7E7ABFBB" w14:textId="28EA30BD" w:rsidR="00A84EC6" w:rsidRDefault="00A84EC6">
      <w:pPr>
        <w:pStyle w:val="CommentText"/>
      </w:pPr>
      <w:r>
        <w:rPr>
          <w:rStyle w:val="CommentReference"/>
        </w:rPr>
        <w:annotationRef/>
      </w:r>
      <w:r>
        <w:t>Suggested edit</w:t>
      </w:r>
      <w:proofErr w:type="gramStart"/>
      <w:r w:rsidR="00C76666">
        <w:t>: .”…</w:t>
      </w:r>
      <w:proofErr w:type="gramEnd"/>
      <w:r w:rsidR="00C76666">
        <w:t>product or service, as long as the psychographics are identified as determinants of the needs, wants, behaviors or decisions by individuals.”</w:t>
      </w:r>
    </w:p>
  </w:comment>
  <w:comment w:id="27" w:author="Steve Kretschmer" w:date="2019-01-28T17:30:00Z" w:initials="SK">
    <w:p w14:paraId="1E314D58" w14:textId="43D5E0A3" w:rsidR="00141C1B" w:rsidRDefault="00C76666">
      <w:pPr>
        <w:pStyle w:val="CommentText"/>
      </w:pPr>
      <w:r>
        <w:rPr>
          <w:rStyle w:val="CommentReference"/>
        </w:rPr>
        <w:annotationRef/>
      </w:r>
      <w:r w:rsidR="00730A77">
        <w:t xml:space="preserve">Comment </w:t>
      </w:r>
      <w:r w:rsidR="00141C1B">
        <w:t>–</w:t>
      </w:r>
      <w:r w:rsidR="00730A77">
        <w:t xml:space="preserve"> </w:t>
      </w:r>
      <w:r w:rsidR="00141C1B">
        <w:t xml:space="preserve">Prioritizing segments and targeting each with the most effective interventions are two different things. </w:t>
      </w:r>
    </w:p>
    <w:p w14:paraId="45335ED9" w14:textId="77777777" w:rsidR="00141C1B" w:rsidRDefault="00141C1B">
      <w:pPr>
        <w:pStyle w:val="CommentText"/>
      </w:pPr>
    </w:p>
    <w:p w14:paraId="5C5CF0CF" w14:textId="77777777" w:rsidR="00730A77" w:rsidRDefault="00141C1B">
      <w:pPr>
        <w:pStyle w:val="CommentText"/>
      </w:pPr>
      <w:r>
        <w:t>Reaching the right people with the right intervention is the latter (targeting most effectively).</w:t>
      </w:r>
    </w:p>
    <w:p w14:paraId="2FB3BF22" w14:textId="77777777" w:rsidR="00141C1B" w:rsidRDefault="00141C1B">
      <w:pPr>
        <w:pStyle w:val="CommentText"/>
      </w:pPr>
    </w:p>
    <w:p w14:paraId="401C28AC" w14:textId="77777777" w:rsidR="00141C1B" w:rsidRDefault="00141C1B">
      <w:pPr>
        <w:pStyle w:val="CommentText"/>
      </w:pPr>
      <w:r>
        <w:t>A higher priority than reaching all people is the former (prioritizing).</w:t>
      </w:r>
    </w:p>
    <w:p w14:paraId="2C0EC39E" w14:textId="77777777" w:rsidR="00141C1B" w:rsidRDefault="00141C1B">
      <w:pPr>
        <w:pStyle w:val="CommentText"/>
      </w:pPr>
    </w:p>
    <w:p w14:paraId="50B58409" w14:textId="0ED0665A" w:rsidR="00141C1B" w:rsidRDefault="00141C1B">
      <w:pPr>
        <w:pStyle w:val="CommentText"/>
      </w:pPr>
      <w:r>
        <w:t xml:space="preserve">This paragraph seems to be addressing </w:t>
      </w:r>
      <w:proofErr w:type="gramStart"/>
      <w:r>
        <w:t>both, but</w:t>
      </w:r>
      <w:proofErr w:type="gramEnd"/>
      <w:r>
        <w:t xml:space="preserve"> conflating the ideas.  Would be helpful to break them up to distinguish the need for each so they are clear.</w:t>
      </w:r>
    </w:p>
  </w:comment>
  <w:comment w:id="28" w:author="Steve Kretschmer" w:date="2019-01-28T17:37:00Z" w:initials="SK">
    <w:p w14:paraId="51D00349" w14:textId="00AE46B5" w:rsidR="00F4388E" w:rsidRDefault="00F4388E">
      <w:pPr>
        <w:pStyle w:val="CommentText"/>
      </w:pPr>
      <w:r>
        <w:rPr>
          <w:rStyle w:val="CommentReference"/>
        </w:rPr>
        <w:annotationRef/>
      </w:r>
      <w:r>
        <w:t>Do you mean “drawbacks” or “difficulties” instead?</w:t>
      </w:r>
    </w:p>
  </w:comment>
  <w:comment w:id="29" w:author="Steve Kretschmer" w:date="2019-01-28T20:22:00Z" w:initials="SK">
    <w:p w14:paraId="652FF2E0" w14:textId="5756275A" w:rsidR="002F24F8" w:rsidRDefault="002F24F8">
      <w:pPr>
        <w:pStyle w:val="CommentText"/>
      </w:pPr>
      <w:r>
        <w:rPr>
          <w:rStyle w:val="CommentReference"/>
        </w:rPr>
        <w:annotationRef/>
      </w:r>
      <w:r>
        <w:t>Is this the full list of key words used? Or others (or other combinations) were used? Suggest full list of key words provided here or in appendix for replicability.</w:t>
      </w:r>
    </w:p>
  </w:comment>
  <w:comment w:id="30" w:author="Steve Kretschmer" w:date="2019-01-28T17:38:00Z" w:initials="SK">
    <w:p w14:paraId="38DB443A" w14:textId="7C3F82F6" w:rsidR="00F4388E" w:rsidRDefault="00F4388E">
      <w:pPr>
        <w:pStyle w:val="CommentText"/>
      </w:pPr>
      <w:r>
        <w:rPr>
          <w:rStyle w:val="CommentReference"/>
        </w:rPr>
        <w:annotationRef/>
      </w:r>
      <w:r>
        <w:t>On what criteria? Would be useful to list or include in a table or appendix the criteria used for replicability.</w:t>
      </w:r>
    </w:p>
  </w:comment>
  <w:comment w:id="31" w:author="Steve Kretschmer" w:date="2019-01-28T20:47:00Z" w:initials="SK">
    <w:p w14:paraId="53B25F32" w14:textId="39A0CF47" w:rsidR="008E1239" w:rsidRDefault="008E1239">
      <w:pPr>
        <w:pStyle w:val="CommentText"/>
      </w:pPr>
      <w:r>
        <w:rPr>
          <w:rStyle w:val="CommentReference"/>
        </w:rPr>
        <w:annotationRef/>
      </w:r>
      <w:r>
        <w:t xml:space="preserve">Was this second round planned from the beginning as a second sequential step, or </w:t>
      </w:r>
      <w:r w:rsidR="0003774D">
        <w:t>was there a realization made and this round was added mid-process?</w:t>
      </w:r>
    </w:p>
  </w:comment>
  <w:comment w:id="32" w:author="Steve Kretschmer" w:date="2019-01-28T17:40:00Z" w:initials="SK">
    <w:p w14:paraId="65803011" w14:textId="00EBA3A4" w:rsidR="00F4388E" w:rsidRDefault="00F4388E">
      <w:pPr>
        <w:pStyle w:val="CommentText"/>
      </w:pPr>
      <w:r>
        <w:rPr>
          <w:rStyle w:val="CommentReference"/>
        </w:rPr>
        <w:annotationRef/>
      </w:r>
      <w:r>
        <w:t>redundant</w:t>
      </w:r>
    </w:p>
  </w:comment>
  <w:comment w:id="34" w:author="Steve Kretschmer" w:date="2019-01-28T20:48:00Z" w:initials="SK">
    <w:p w14:paraId="693C985A" w14:textId="46EF96BB" w:rsidR="0003774D" w:rsidRDefault="0003774D">
      <w:pPr>
        <w:pStyle w:val="CommentText"/>
      </w:pPr>
      <w:r>
        <w:rPr>
          <w:rStyle w:val="CommentReference"/>
        </w:rPr>
        <w:annotationRef/>
      </w:r>
      <w:r>
        <w:t>What were the keep/remove criteria?</w:t>
      </w:r>
    </w:p>
  </w:comment>
  <w:comment w:id="35" w:author="Steve Kretschmer" w:date="2019-01-28T17:39:00Z" w:initials="SK">
    <w:p w14:paraId="01253D17" w14:textId="36A6D12F" w:rsidR="00F4388E" w:rsidRDefault="00F4388E">
      <w:pPr>
        <w:pStyle w:val="CommentText"/>
      </w:pPr>
      <w:r>
        <w:rPr>
          <w:rStyle w:val="CommentReference"/>
        </w:rPr>
        <w:annotationRef/>
      </w:r>
      <w:r>
        <w:t>On what criteria? Would be useful to list or include in a table or appendix the criteria used for replicability.</w:t>
      </w:r>
    </w:p>
  </w:comment>
  <w:comment w:id="36" w:author="Steve Kretschmer" w:date="2019-01-28T17:41:00Z" w:initials="SK">
    <w:p w14:paraId="6AF185D8" w14:textId="2A5DFEC6" w:rsidR="00F4388E" w:rsidRDefault="00F4388E">
      <w:pPr>
        <w:pStyle w:val="CommentText"/>
      </w:pPr>
      <w:r>
        <w:rPr>
          <w:rStyle w:val="CommentReference"/>
        </w:rPr>
        <w:annotationRef/>
      </w:r>
      <w:r>
        <w:t>The relevance of this sentence is not clear</w:t>
      </w:r>
    </w:p>
  </w:comment>
  <w:comment w:id="37" w:author="Steve Kretschmer" w:date="2019-01-28T20:19:00Z" w:initials="SK">
    <w:p w14:paraId="26B87A71" w14:textId="40929337" w:rsidR="00691D24" w:rsidRDefault="00691D24">
      <w:pPr>
        <w:pStyle w:val="CommentText"/>
      </w:pPr>
      <w:r>
        <w:rPr>
          <w:rStyle w:val="CommentReference"/>
        </w:rPr>
        <w:annotationRef/>
      </w:r>
      <w:r>
        <w:t xml:space="preserve">By “market segmentation” here, is </w:t>
      </w:r>
      <w:r w:rsidR="002F24F8">
        <w:t xml:space="preserve">“post hoc psycho-behavioral segmentation” meant or is it any form of segmentation? </w:t>
      </w:r>
      <w:r w:rsidR="0003774D">
        <w:t xml:space="preserve">Market segmentation by demographic criteria is very commonplace in development, so assume what is meant here are the forms of market segmentation used in the commercial sector, which would be post hoc cluster segmentations based on psycho-behavioral factors?  I think this is where my earlier comment regarding the need to clarify the types of segmentation is important to define in the Introduction and then here can reference the specific type(s) of market segmentation focused on in the Results.  </w:t>
      </w:r>
    </w:p>
  </w:comment>
  <w:comment w:id="38" w:author="Steve Kretschmer" w:date="2019-01-28T21:01:00Z" w:initials="SK">
    <w:p w14:paraId="72F005D2" w14:textId="7F6DD2E1" w:rsidR="00EE0D01" w:rsidRDefault="00EE0D01">
      <w:pPr>
        <w:pStyle w:val="CommentText"/>
      </w:pPr>
      <w:r>
        <w:rPr>
          <w:rStyle w:val="CommentReference"/>
        </w:rPr>
        <w:annotationRef/>
      </w:r>
      <w:r>
        <w:t>Does this suggest that different evaluation methods should be used? An RCT would be very difficult to design to test use of market segmentation vs. not, but a process evaluation could do so?</w:t>
      </w:r>
    </w:p>
  </w:comment>
  <w:comment w:id="39" w:author="Steve Kretschmer" w:date="2019-01-28T21:05:00Z" w:initials="SK">
    <w:p w14:paraId="333FEFF5" w14:textId="34980F57" w:rsidR="00EE0D01" w:rsidRDefault="00EE0D01">
      <w:pPr>
        <w:pStyle w:val="CommentText"/>
      </w:pPr>
      <w:r>
        <w:rPr>
          <w:rStyle w:val="CommentReference"/>
        </w:rPr>
        <w:annotationRef/>
      </w:r>
      <w:r>
        <w:t>Suggest edit: “…it is a vehicle for developing targeted versions of them.”</w:t>
      </w:r>
    </w:p>
  </w:comment>
  <w:comment w:id="40" w:author="Steve Kretschmer" w:date="2019-01-28T21:06:00Z" w:initials="SK">
    <w:p w14:paraId="489149B5" w14:textId="0FE902B5" w:rsidR="00EE0D01" w:rsidRDefault="00EE0D01">
      <w:pPr>
        <w:pStyle w:val="CommentText"/>
      </w:pPr>
      <w:r>
        <w:rPr>
          <w:rStyle w:val="CommentReference"/>
        </w:rPr>
        <w:annotationRef/>
      </w:r>
      <w:r>
        <w:t xml:space="preserve">Perhaps it depends on the outcomes being measured? </w:t>
      </w:r>
      <w:r w:rsidR="00FF238C">
        <w:t>Increases in MCs only may be difficult, but MCs per effort to convince men to get MC is possible (return on investment or return on effort)?</w:t>
      </w:r>
    </w:p>
  </w:comment>
  <w:comment w:id="41" w:author="Steve Kretschmer" w:date="2019-01-28T21:09:00Z" w:initials="SK">
    <w:p w14:paraId="79198B21" w14:textId="7CCED5DB" w:rsidR="00FF238C" w:rsidRDefault="00FF238C">
      <w:pPr>
        <w:pStyle w:val="CommentText"/>
      </w:pPr>
      <w:r>
        <w:rPr>
          <w:rStyle w:val="CommentReference"/>
        </w:rPr>
        <w:annotationRef/>
      </w:r>
      <w:r>
        <w:t xml:space="preserve">Is it because the impact </w:t>
      </w:r>
      <w:proofErr w:type="gramStart"/>
      <w:r>
        <w:t>are</w:t>
      </w:r>
      <w:proofErr w:type="gramEnd"/>
      <w:r>
        <w:t xml:space="preserve"> difficult to isolate or because the awareness and knowledge of how to implement it properly is low in the development sector? (as indicated in the quote below)</w:t>
      </w:r>
    </w:p>
  </w:comment>
  <w:comment w:id="42" w:author="Steve Kretschmer" w:date="2019-01-28T21:13:00Z" w:initials="SK">
    <w:p w14:paraId="25EF2F8A" w14:textId="47C2C494" w:rsidR="00FF238C" w:rsidRDefault="00FF238C">
      <w:pPr>
        <w:pStyle w:val="CommentText"/>
      </w:pPr>
      <w:r>
        <w:rPr>
          <w:rStyle w:val="CommentReference"/>
        </w:rPr>
        <w:annotationRef/>
      </w:r>
      <w:r>
        <w:t>It’s worth noting here the contrast with the commercial sector where segmentation is used in virtually every effort – almost never not used.</w:t>
      </w:r>
    </w:p>
  </w:comment>
  <w:comment w:id="43" w:author="Steve Kretschmer" w:date="2019-01-28T21:15:00Z" w:initials="SK">
    <w:p w14:paraId="15FC46B2" w14:textId="574AABB0" w:rsidR="00FF238C" w:rsidRDefault="00FF238C">
      <w:pPr>
        <w:pStyle w:val="CommentText"/>
      </w:pPr>
      <w:r>
        <w:rPr>
          <w:rStyle w:val="CommentReference"/>
        </w:rPr>
        <w:annotationRef/>
      </w:r>
      <w:r>
        <w:t xml:space="preserve">Perhaps clarify – it’s not the segmenting per se that is useful, but rather the deep understanding of ‘customers’, by segment that is useful.  So not the slicing up of the market itself, but the review of the market by the slices, and comparing the slices to each other.  A nuance, but important one to understand for those who </w:t>
      </w:r>
      <w:r w:rsidR="00C219E6">
        <w:t xml:space="preserve">are not familiar with </w:t>
      </w:r>
      <w:proofErr w:type="spellStart"/>
      <w:r w:rsidR="00C219E6">
        <w:t>segmenttion</w:t>
      </w:r>
      <w:proofErr w:type="spellEnd"/>
      <w:r w:rsidR="00C219E6">
        <w:t xml:space="preserve"> and its use.</w:t>
      </w:r>
    </w:p>
  </w:comment>
  <w:comment w:id="45" w:author="Steve Kretschmer" w:date="2019-01-28T21:21:00Z" w:initials="SK">
    <w:p w14:paraId="66A9533B" w14:textId="1695DFE9" w:rsidR="00C219E6" w:rsidRDefault="00C219E6">
      <w:pPr>
        <w:pStyle w:val="CommentText"/>
      </w:pPr>
      <w:r>
        <w:rPr>
          <w:rStyle w:val="CommentReference"/>
        </w:rPr>
        <w:annotationRef/>
      </w:r>
      <w:r>
        <w:t>Suggest edit: “…segmentation applied to results of predictive models can…”</w:t>
      </w:r>
    </w:p>
  </w:comment>
  <w:comment w:id="46" w:author="Steve Kretschmer" w:date="2019-01-28T21:23:00Z" w:initials="SK">
    <w:p w14:paraId="0EBBB727" w14:textId="1CBF8226" w:rsidR="00C219E6" w:rsidRDefault="00C219E6">
      <w:pPr>
        <w:pStyle w:val="CommentText"/>
      </w:pPr>
      <w:r>
        <w:rPr>
          <w:rStyle w:val="CommentReference"/>
        </w:rPr>
        <w:annotationRef/>
      </w:r>
      <w:r>
        <w:t>Suggest edit: “Epidemiological modeling…”</w:t>
      </w:r>
    </w:p>
  </w:comment>
  <w:comment w:id="47" w:author="Steve Kretschmer" w:date="2019-01-28T21:25:00Z" w:initials="SK">
    <w:p w14:paraId="79F0AE1D" w14:textId="1AEDAF09" w:rsidR="00C219E6" w:rsidRDefault="00C219E6">
      <w:pPr>
        <w:pStyle w:val="CommentText"/>
      </w:pPr>
      <w:r>
        <w:rPr>
          <w:rStyle w:val="CommentReference"/>
        </w:rPr>
        <w:annotationRef/>
      </w:r>
      <w:r>
        <w:t>psycho-behavioral</w:t>
      </w:r>
    </w:p>
  </w:comment>
  <w:comment w:id="48" w:author="Steve Kretschmer" w:date="2019-01-28T21:38:00Z" w:initials="SK">
    <w:p w14:paraId="6015C5E6" w14:textId="530A936A" w:rsidR="007F16B5" w:rsidRDefault="007F16B5">
      <w:pPr>
        <w:pStyle w:val="CommentText"/>
      </w:pPr>
      <w:r>
        <w:rPr>
          <w:rStyle w:val="CommentReference"/>
        </w:rPr>
        <w:annotationRef/>
      </w:r>
      <w:r>
        <w:t>Suggest edit: “…more feasible and effective to implement.”</w:t>
      </w:r>
    </w:p>
  </w:comment>
  <w:comment w:id="50" w:author="Steve Kretschmer" w:date="2019-01-28T21:28:00Z" w:initials="SK">
    <w:p w14:paraId="4ED904A3" w14:textId="536D89BA" w:rsidR="00C219E6" w:rsidRDefault="00C219E6">
      <w:pPr>
        <w:pStyle w:val="CommentText"/>
      </w:pPr>
      <w:r>
        <w:rPr>
          <w:rStyle w:val="CommentReference"/>
        </w:rPr>
        <w:annotationRef/>
      </w:r>
      <w:r>
        <w:t>psycho-behavioral</w:t>
      </w:r>
    </w:p>
  </w:comment>
  <w:comment w:id="51" w:author="Steve Kretschmer" w:date="2019-01-28T21:44:00Z" w:initials="SK">
    <w:p w14:paraId="1CC15880" w14:textId="1E18CBBA" w:rsidR="0033742E" w:rsidRDefault="0033742E">
      <w:pPr>
        <w:pStyle w:val="CommentText"/>
      </w:pPr>
      <w:r>
        <w:rPr>
          <w:rStyle w:val="CommentReference"/>
        </w:rPr>
        <w:annotationRef/>
      </w:r>
      <w:r>
        <w:t xml:space="preserve">I think what is meant here is better meet differential latent demand vs. forecast it. </w:t>
      </w:r>
    </w:p>
  </w:comment>
  <w:comment w:id="52" w:author="Steve Kretschmer" w:date="2019-01-28T21:45:00Z" w:initials="SK">
    <w:p w14:paraId="384C6335" w14:textId="64AF1F76" w:rsidR="0033742E" w:rsidRDefault="0033742E">
      <w:pPr>
        <w:pStyle w:val="CommentText"/>
      </w:pPr>
      <w:r>
        <w:rPr>
          <w:rStyle w:val="CommentReference"/>
        </w:rPr>
        <w:annotationRef/>
      </w:r>
      <w:r>
        <w:t>Segment-targeted social marketing?  (because social marketing can also be implemented without use of segmentation)</w:t>
      </w:r>
    </w:p>
  </w:comment>
  <w:comment w:id="53" w:author="Steve Kretschmer" w:date="2019-01-28T21:47:00Z" w:initials="SK">
    <w:p w14:paraId="2D56D1B4" w14:textId="1FDE1E07" w:rsidR="0033742E" w:rsidRDefault="0033742E">
      <w:pPr>
        <w:pStyle w:val="CommentText"/>
      </w:pPr>
      <w:r>
        <w:rPr>
          <w:rStyle w:val="CommentReference"/>
        </w:rPr>
        <w:annotationRef/>
      </w:r>
      <w:r>
        <w:t>Suggest edit: “…with diverse preferences and needs.”</w:t>
      </w:r>
    </w:p>
  </w:comment>
  <w:comment w:id="54" w:author="Steve Kretschmer" w:date="2019-01-28T21:49:00Z" w:initials="SK">
    <w:p w14:paraId="4D60CF85" w14:textId="39877CA6" w:rsidR="00C32EA3" w:rsidRDefault="00C32EA3">
      <w:pPr>
        <w:pStyle w:val="CommentText"/>
      </w:pPr>
      <w:r>
        <w:rPr>
          <w:rStyle w:val="CommentReference"/>
        </w:rPr>
        <w:annotationRef/>
      </w:r>
      <w:r>
        <w:t xml:space="preserve">Suggest </w:t>
      </w:r>
      <w:proofErr w:type="gramStart"/>
      <w:r>
        <w:t>replace</w:t>
      </w:r>
      <w:proofErr w:type="gramEnd"/>
      <w:r>
        <w:t xml:space="preserve"> with “drive”</w:t>
      </w:r>
    </w:p>
  </w:comment>
  <w:comment w:id="55" w:author="Steve Kretschmer" w:date="2019-01-28T21:50:00Z" w:initials="SK">
    <w:p w14:paraId="1DC5BF67" w14:textId="6B2EE491" w:rsidR="00C32EA3" w:rsidRDefault="00C32EA3">
      <w:pPr>
        <w:pStyle w:val="CommentText"/>
      </w:pPr>
      <w:r>
        <w:rPr>
          <w:rStyle w:val="CommentReference"/>
        </w:rPr>
        <w:annotationRef/>
      </w:r>
      <w:r>
        <w:t>Clarify the kind of market segmentation meant here – I think post hoc psycho-behavioral cluster segmentation is what is meant?</w:t>
      </w:r>
    </w:p>
  </w:comment>
  <w:comment w:id="56" w:author="Steve Kretschmer" w:date="2019-01-28T21:52:00Z" w:initials="SK">
    <w:p w14:paraId="01037734" w14:textId="5BD2685D" w:rsidR="00C32EA3" w:rsidRDefault="00C32EA3">
      <w:pPr>
        <w:pStyle w:val="CommentText"/>
      </w:pPr>
      <w:r>
        <w:rPr>
          <w:rStyle w:val="CommentReference"/>
        </w:rPr>
        <w:annotationRef/>
      </w:r>
      <w:r>
        <w:t xml:space="preserve">Suggest edit: “…to interventions that are targeted to </w:t>
      </w:r>
      <w:proofErr w:type="gramStart"/>
      <w:r>
        <w:t>individuals</w:t>
      </w:r>
      <w:proofErr w:type="gramEnd"/>
      <w:r>
        <w:t xml:space="preserve"> so they produce </w:t>
      </w:r>
      <w:proofErr w:type="spellStart"/>
      <w:r>
        <w:t>measurabley</w:t>
      </w:r>
      <w:proofErr w:type="spellEnd"/>
      <w:r>
        <w:t>…”</w:t>
      </w:r>
    </w:p>
  </w:comment>
  <w:comment w:id="57" w:author="Steve Kretschmer" w:date="2019-01-28T21:53:00Z" w:initials="SK">
    <w:p w14:paraId="31FA8EA1" w14:textId="09DD822D" w:rsidR="00C32EA3" w:rsidRDefault="00C32EA3">
      <w:pPr>
        <w:pStyle w:val="CommentText"/>
      </w:pPr>
      <w:r>
        <w:rPr>
          <w:rStyle w:val="CommentReference"/>
        </w:rPr>
        <w:annotationRef/>
      </w:r>
      <w:r>
        <w:t>Clarify type meant</w:t>
      </w:r>
    </w:p>
  </w:comment>
  <w:comment w:id="58" w:author="Steve Kretschmer" w:date="2019-01-28T21:39:00Z" w:initials="SK">
    <w:p w14:paraId="56209909" w14:textId="2041F0D8" w:rsidR="0033742E" w:rsidRDefault="0033742E">
      <w:pPr>
        <w:pStyle w:val="CommentText"/>
      </w:pPr>
      <w:r>
        <w:rPr>
          <w:rStyle w:val="CommentReference"/>
        </w:rPr>
        <w:annotationRef/>
      </w:r>
      <w:r>
        <w:t>psycho-behavioral</w:t>
      </w:r>
    </w:p>
  </w:comment>
  <w:comment w:id="59" w:author="Steve Kretschmer" w:date="2019-01-28T21:54:00Z" w:initials="SK">
    <w:p w14:paraId="11D7C035" w14:textId="53CF1DCC" w:rsidR="00C32EA3" w:rsidRDefault="00C32EA3">
      <w:pPr>
        <w:pStyle w:val="CommentText"/>
      </w:pPr>
      <w:r>
        <w:rPr>
          <w:rStyle w:val="CommentReference"/>
        </w:rPr>
        <w:annotationRef/>
      </w:r>
      <w:r>
        <w:t>Yes!!!</w:t>
      </w:r>
      <w:bookmarkStart w:id="60" w:name="_GoBack"/>
      <w:bookmarkEnd w:id="60"/>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449B03" w15:done="0"/>
  <w15:commentEx w15:paraId="67C4172C" w15:done="0"/>
  <w15:commentEx w15:paraId="695FE9C1" w15:done="0"/>
  <w15:commentEx w15:paraId="33D798B1" w15:done="0"/>
  <w15:commentEx w15:paraId="3DF4DE80" w15:done="0"/>
  <w15:commentEx w15:paraId="578368D7" w15:done="0"/>
  <w15:commentEx w15:paraId="58BF3D52" w15:done="0"/>
  <w15:commentEx w15:paraId="49C94970" w15:done="0"/>
  <w15:commentEx w15:paraId="3B5C86FF" w15:done="0"/>
  <w15:commentEx w15:paraId="7E7ABFBB" w15:done="0"/>
  <w15:commentEx w15:paraId="50B58409" w15:done="0"/>
  <w15:commentEx w15:paraId="51D00349" w15:done="0"/>
  <w15:commentEx w15:paraId="652FF2E0" w15:done="0"/>
  <w15:commentEx w15:paraId="38DB443A" w15:done="0"/>
  <w15:commentEx w15:paraId="53B25F32" w15:done="0"/>
  <w15:commentEx w15:paraId="65803011" w15:done="0"/>
  <w15:commentEx w15:paraId="693C985A" w15:done="0"/>
  <w15:commentEx w15:paraId="01253D17" w15:done="0"/>
  <w15:commentEx w15:paraId="6AF185D8" w15:done="0"/>
  <w15:commentEx w15:paraId="26B87A71" w15:done="0"/>
  <w15:commentEx w15:paraId="72F005D2" w15:done="0"/>
  <w15:commentEx w15:paraId="333FEFF5" w15:done="0"/>
  <w15:commentEx w15:paraId="489149B5" w15:done="0"/>
  <w15:commentEx w15:paraId="79198B21" w15:done="0"/>
  <w15:commentEx w15:paraId="25EF2F8A" w15:done="0"/>
  <w15:commentEx w15:paraId="15FC46B2" w15:done="0"/>
  <w15:commentEx w15:paraId="66A9533B" w15:done="0"/>
  <w15:commentEx w15:paraId="0EBBB727" w15:done="0"/>
  <w15:commentEx w15:paraId="79F0AE1D" w15:done="0"/>
  <w15:commentEx w15:paraId="6015C5E6" w15:done="0"/>
  <w15:commentEx w15:paraId="4ED904A3" w15:done="0"/>
  <w15:commentEx w15:paraId="1CC15880" w15:done="0"/>
  <w15:commentEx w15:paraId="384C6335" w15:done="0"/>
  <w15:commentEx w15:paraId="2D56D1B4" w15:done="0"/>
  <w15:commentEx w15:paraId="4D60CF85" w15:done="0"/>
  <w15:commentEx w15:paraId="1DC5BF67" w15:done="0"/>
  <w15:commentEx w15:paraId="01037734" w15:done="0"/>
  <w15:commentEx w15:paraId="31FA8EA1" w15:done="0"/>
  <w15:commentEx w15:paraId="56209909" w15:done="0"/>
  <w15:commentEx w15:paraId="11D7C03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449B03" w16cid:durableId="1FF96021"/>
  <w16cid:commentId w16cid:paraId="67C4172C" w16cid:durableId="1FF96371"/>
  <w16cid:commentId w16cid:paraId="695FE9C1" w16cid:durableId="1FF99CA5"/>
  <w16cid:commentId w16cid:paraId="33D798B1" w16cid:durableId="1FF964BF"/>
  <w16cid:commentId w16cid:paraId="3DF4DE80" w16cid:durableId="1FF9B4C2"/>
  <w16cid:commentId w16cid:paraId="578368D7" w16cid:durableId="1FF9B28C"/>
  <w16cid:commentId w16cid:paraId="58BF3D52" w16cid:durableId="1FF9B66F"/>
  <w16cid:commentId w16cid:paraId="49C94970" w16cid:durableId="1FF9B72E"/>
  <w16cid:commentId w16cid:paraId="3B5C86FF" w16cid:durableId="1FF9B911"/>
  <w16cid:commentId w16cid:paraId="7E7ABFBB" w16cid:durableId="1FF9B896"/>
  <w16cid:commentId w16cid:paraId="50B58409" w16cid:durableId="1FF9BA9B"/>
  <w16cid:commentId w16cid:paraId="51D00349" w16cid:durableId="1FF9BC58"/>
  <w16cid:commentId w16cid:paraId="652FF2E0" w16cid:durableId="1FF9E2F4"/>
  <w16cid:commentId w16cid:paraId="38DB443A" w16cid:durableId="1FF9BCA2"/>
  <w16cid:commentId w16cid:paraId="53B25F32" w16cid:durableId="1FF9E8DC"/>
  <w16cid:commentId w16cid:paraId="65803011" w16cid:durableId="1FF9BD0C"/>
  <w16cid:commentId w16cid:paraId="693C985A" w16cid:durableId="1FF9E932"/>
  <w16cid:commentId w16cid:paraId="01253D17" w16cid:durableId="1FF9BCDD"/>
  <w16cid:commentId w16cid:paraId="6AF185D8" w16cid:durableId="1FF9BD2E"/>
  <w16cid:commentId w16cid:paraId="26B87A71" w16cid:durableId="1FF9E244"/>
  <w16cid:commentId w16cid:paraId="72F005D2" w16cid:durableId="1FF9EC0C"/>
  <w16cid:commentId w16cid:paraId="333FEFF5" w16cid:durableId="1FF9ED12"/>
  <w16cid:commentId w16cid:paraId="489149B5" w16cid:durableId="1FF9ED6C"/>
  <w16cid:commentId w16cid:paraId="79198B21" w16cid:durableId="1FF9EE1D"/>
  <w16cid:commentId w16cid:paraId="25EF2F8A" w16cid:durableId="1FF9EF05"/>
  <w16cid:commentId w16cid:paraId="15FC46B2" w16cid:durableId="1FF9EF80"/>
  <w16cid:commentId w16cid:paraId="66A9533B" w16cid:durableId="1FF9F0C9"/>
  <w16cid:commentId w16cid:paraId="0EBBB727" w16cid:durableId="1FF9F165"/>
  <w16cid:commentId w16cid:paraId="79F0AE1D" w16cid:durableId="1FF9F1B5"/>
  <w16cid:commentId w16cid:paraId="6015C5E6" w16cid:durableId="1FF9F4DB"/>
  <w16cid:commentId w16cid:paraId="4ED904A3" w16cid:durableId="1FF9F263"/>
  <w16cid:commentId w16cid:paraId="1CC15880" w16cid:durableId="1FF9F65B"/>
  <w16cid:commentId w16cid:paraId="384C6335" w16cid:durableId="1FF9F696"/>
  <w16cid:commentId w16cid:paraId="2D56D1B4" w16cid:durableId="1FF9F705"/>
  <w16cid:commentId w16cid:paraId="4D60CF85" w16cid:durableId="1FF9F764"/>
  <w16cid:commentId w16cid:paraId="1DC5BF67" w16cid:durableId="1FF9F7B0"/>
  <w16cid:commentId w16cid:paraId="01037734" w16cid:durableId="1FF9F80B"/>
  <w16cid:commentId w16cid:paraId="31FA8EA1" w16cid:durableId="1FF9F85E"/>
  <w16cid:commentId w16cid:paraId="56209909" w16cid:durableId="1FF9F522"/>
  <w16cid:commentId w16cid:paraId="11D7C035" w16cid:durableId="1FF9F8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B84D5" w14:textId="77777777" w:rsidR="00D51811" w:rsidRDefault="00D51811">
      <w:r>
        <w:separator/>
      </w:r>
    </w:p>
  </w:endnote>
  <w:endnote w:type="continuationSeparator" w:id="0">
    <w:p w14:paraId="6F73DAEC" w14:textId="77777777" w:rsidR="00D51811" w:rsidRDefault="00D51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altName w:val="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42C1D" w14:textId="77777777" w:rsidR="00251D60" w:rsidRDefault="00251D60">
    <w:pPr>
      <w:pStyle w:val="BodyText"/>
      <w:spacing w:line="14" w:lineRule="auto"/>
      <w:rPr>
        <w:sz w:val="20"/>
      </w:rPr>
    </w:pPr>
    <w:r>
      <w:pict w14:anchorId="2D5D85DA">
        <v:line id="_x0000_s2052" style="position:absolute;z-index:-13288;mso-position-horizontal-relative:page;mso-position-vertical-relative:page" from="57.6pt,730.4pt" to="554.4pt,730.4pt">
          <w10:wrap anchorx="page" anchory="page"/>
        </v:line>
      </w:pict>
    </w:r>
    <w:r>
      <w:pict w14:anchorId="77E4D55B">
        <v:shapetype id="_x0000_t202" coordsize="21600,21600" o:spt="202" path="m,l,21600r21600,l21600,xe">
          <v:stroke joinstyle="miter"/>
          <v:path gradientshapeok="t" o:connecttype="rect"/>
        </v:shapetype>
        <v:shape id="_x0000_s2051" type="#_x0000_t202" style="position:absolute;margin-left:519.75pt;margin-top:741.8pt;width:36.9pt;height:12.05pt;z-index:-13264;mso-position-horizontal-relative:page;mso-position-vertical-relative:page" filled="f" stroked="f">
          <v:textbox inset="0,0,0,0">
            <w:txbxContent>
              <w:p w14:paraId="4CAABA2D" w14:textId="77777777" w:rsidR="00251D60" w:rsidRDefault="00251D60">
                <w:pPr>
                  <w:spacing w:before="30"/>
                  <w:ind w:left="20"/>
                  <w:rPr>
                    <w:rFonts w:ascii="Arial Black"/>
                    <w:sz w:val="14"/>
                  </w:rPr>
                </w:pPr>
                <w:r>
                  <w:rPr>
                    <w:rFonts w:ascii="Arial Black"/>
                    <w:color w:val="221F1F"/>
                    <w:w w:val="90"/>
                    <w:sz w:val="14"/>
                  </w:rPr>
                  <w:t>Page</w:t>
                </w:r>
                <w:r>
                  <w:rPr>
                    <w:rFonts w:ascii="Arial Black"/>
                    <w:color w:val="221F1F"/>
                    <w:spacing w:val="-23"/>
                    <w:w w:val="90"/>
                    <w:sz w:val="14"/>
                  </w:rPr>
                  <w:t xml:space="preserve"> </w:t>
                </w:r>
                <w:r>
                  <w:fldChar w:fldCharType="begin"/>
                </w:r>
                <w:r>
                  <w:rPr>
                    <w:rFonts w:ascii="Arial Black"/>
                    <w:color w:val="221F1F"/>
                    <w:w w:val="90"/>
                    <w:sz w:val="14"/>
                  </w:rPr>
                  <w:instrText xml:space="preserve"> PAGE </w:instrText>
                </w:r>
                <w:r>
                  <w:fldChar w:fldCharType="separate"/>
                </w:r>
                <w:r>
                  <w:t>1</w:t>
                </w:r>
                <w:r>
                  <w:fldChar w:fldCharType="end"/>
                </w:r>
                <w:r>
                  <w:rPr>
                    <w:rFonts w:ascii="Arial Black"/>
                    <w:color w:val="221F1F"/>
                    <w:spacing w:val="-22"/>
                    <w:w w:val="90"/>
                    <w:sz w:val="14"/>
                  </w:rPr>
                  <w:t xml:space="preserve"> </w:t>
                </w:r>
                <w:r>
                  <w:rPr>
                    <w:rFonts w:ascii="Arial Black"/>
                    <w:color w:val="221F1F"/>
                    <w:w w:val="90"/>
                    <w:sz w:val="14"/>
                  </w:rPr>
                  <w:t>of</w:t>
                </w:r>
                <w:r>
                  <w:rPr>
                    <w:rFonts w:ascii="Arial Black"/>
                    <w:color w:val="221F1F"/>
                    <w:spacing w:val="-22"/>
                    <w:w w:val="90"/>
                    <w:sz w:val="14"/>
                  </w:rPr>
                  <w:t xml:space="preserve"> </w:t>
                </w:r>
                <w:r>
                  <w:rPr>
                    <w:rFonts w:ascii="Arial Black"/>
                    <w:color w:val="221F1F"/>
                    <w:w w:val="90"/>
                    <w:sz w:val="14"/>
                  </w:rPr>
                  <w:t>8</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80ECB" w14:textId="77777777" w:rsidR="00251D60" w:rsidRDefault="00251D60">
    <w:pPr>
      <w:pStyle w:val="BodyText"/>
      <w:spacing w:line="14" w:lineRule="auto"/>
      <w:rPr>
        <w:sz w:val="20"/>
      </w:rPr>
    </w:pPr>
    <w:r>
      <w:pict w14:anchorId="67C285FF">
        <v:shapetype id="_x0000_t202" coordsize="21600,21600" o:spt="202" path="m,l,21600r21600,l21600,xe">
          <v:stroke joinstyle="miter"/>
          <v:path gradientshapeok="t" o:connecttype="rect"/>
        </v:shapetype>
        <v:shape id="_x0000_s2049" type="#_x0000_t202" style="position:absolute;margin-left:519.75pt;margin-top:741.8pt;width:36.9pt;height:12.05pt;z-index:-13216;mso-position-horizontal-relative:page;mso-position-vertical-relative:page" filled="f" stroked="f">
          <v:textbox inset="0,0,0,0">
            <w:txbxContent>
              <w:p w14:paraId="72AE3F29" w14:textId="77777777" w:rsidR="00251D60" w:rsidRDefault="00251D60">
                <w:pPr>
                  <w:spacing w:before="30"/>
                  <w:ind w:left="20"/>
                  <w:rPr>
                    <w:rFonts w:ascii="Arial Black"/>
                    <w:sz w:val="14"/>
                  </w:rPr>
                </w:pPr>
                <w:r>
                  <w:rPr>
                    <w:rFonts w:ascii="Arial Black"/>
                    <w:color w:val="221F1F"/>
                    <w:w w:val="90"/>
                    <w:sz w:val="14"/>
                  </w:rPr>
                  <w:t>Page</w:t>
                </w:r>
                <w:r>
                  <w:rPr>
                    <w:rFonts w:ascii="Arial Black"/>
                    <w:color w:val="221F1F"/>
                    <w:spacing w:val="-23"/>
                    <w:w w:val="90"/>
                    <w:sz w:val="14"/>
                  </w:rPr>
                  <w:t xml:space="preserve"> </w:t>
                </w:r>
                <w:r>
                  <w:fldChar w:fldCharType="begin"/>
                </w:r>
                <w:r>
                  <w:rPr>
                    <w:rFonts w:ascii="Arial Black"/>
                    <w:color w:val="221F1F"/>
                    <w:w w:val="90"/>
                    <w:sz w:val="14"/>
                  </w:rPr>
                  <w:instrText xml:space="preserve"> PAGE </w:instrText>
                </w:r>
                <w:r>
                  <w:fldChar w:fldCharType="separate"/>
                </w:r>
                <w:r>
                  <w:t>3</w:t>
                </w:r>
                <w:r>
                  <w:fldChar w:fldCharType="end"/>
                </w:r>
                <w:r>
                  <w:rPr>
                    <w:rFonts w:ascii="Arial Black"/>
                    <w:color w:val="221F1F"/>
                    <w:spacing w:val="-22"/>
                    <w:w w:val="90"/>
                    <w:sz w:val="14"/>
                  </w:rPr>
                  <w:t xml:space="preserve"> </w:t>
                </w:r>
                <w:r>
                  <w:rPr>
                    <w:rFonts w:ascii="Arial Black"/>
                    <w:color w:val="221F1F"/>
                    <w:w w:val="90"/>
                    <w:sz w:val="14"/>
                  </w:rPr>
                  <w:t>of</w:t>
                </w:r>
                <w:r>
                  <w:rPr>
                    <w:rFonts w:ascii="Arial Black"/>
                    <w:color w:val="221F1F"/>
                    <w:spacing w:val="-22"/>
                    <w:w w:val="90"/>
                    <w:sz w:val="14"/>
                  </w:rPr>
                  <w:t xml:space="preserve"> </w:t>
                </w:r>
                <w:r>
                  <w:rPr>
                    <w:rFonts w:ascii="Arial Black"/>
                    <w:color w:val="221F1F"/>
                    <w:w w:val="90"/>
                    <w:sz w:val="14"/>
                  </w:rPr>
                  <w:t>8</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78556" w14:textId="77777777" w:rsidR="00D51811" w:rsidRDefault="00D51811">
      <w:r>
        <w:separator/>
      </w:r>
    </w:p>
  </w:footnote>
  <w:footnote w:type="continuationSeparator" w:id="0">
    <w:p w14:paraId="0EA4BD95" w14:textId="77777777" w:rsidR="00D51811" w:rsidRDefault="00D51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1F68C" w14:textId="77777777" w:rsidR="00251D60" w:rsidRDefault="00251D60">
    <w:pPr>
      <w:pStyle w:val="BodyText"/>
      <w:spacing w:line="14" w:lineRule="auto"/>
      <w:rPr>
        <w:sz w:val="20"/>
      </w:rPr>
    </w:pPr>
    <w:r>
      <w:pict w14:anchorId="3245738E">
        <v:line id="_x0000_s2055" style="position:absolute;z-index:-13360;mso-position-horizontal-relative:page;mso-position-vertical-relative:page" from="57.6pt,47.45pt" to="554.4pt,47.45pt">
          <w10:wrap anchorx="page" anchory="page"/>
        </v:line>
      </w:pict>
    </w:r>
    <w:r>
      <w:pict w14:anchorId="2D6ED399">
        <v:shapetype id="_x0000_t202" coordsize="21600,21600" o:spt="202" path="m,l,21600r21600,l21600,xe">
          <v:stroke joinstyle="miter"/>
          <v:path gradientshapeok="t" o:connecttype="rect"/>
        </v:shapetype>
        <v:shape id="_x0000_s2054" type="#_x0000_t202" style="position:absolute;margin-left:56.6pt;margin-top:23.6pt;width:181.1pt;height:22.15pt;z-index:-13336;mso-position-horizontal-relative:page;mso-position-vertical-relative:page" filled="f" stroked="f">
          <v:textbox inset="0,0,0,0">
            <w:txbxContent>
              <w:p w14:paraId="3B016731" w14:textId="77777777" w:rsidR="00251D60" w:rsidRDefault="00251D60">
                <w:pPr>
                  <w:spacing w:before="8"/>
                  <w:ind w:left="20"/>
                  <w:rPr>
                    <w:rFonts w:ascii="Arial"/>
                    <w:sz w:val="36"/>
                  </w:rPr>
                </w:pPr>
                <w:r>
                  <w:rPr>
                    <w:rFonts w:ascii="Arial"/>
                    <w:color w:val="9A242C"/>
                    <w:sz w:val="36"/>
                  </w:rPr>
                  <w:t>Gates Open Research</w:t>
                </w:r>
              </w:p>
            </w:txbxContent>
          </v:textbox>
          <w10:wrap anchorx="page" anchory="page"/>
        </v:shape>
      </w:pict>
    </w:r>
    <w:r>
      <w:pict w14:anchorId="0FB8533A">
        <v:shape id="_x0000_s2053" type="#_x0000_t202" style="position:absolute;margin-left:364.2pt;margin-top:33.8pt;width:192.3pt;height:12.05pt;z-index:-13312;mso-position-horizontal-relative:page;mso-position-vertical-relative:page" filled="f" stroked="f">
          <v:textbox inset="0,0,0,0">
            <w:txbxContent>
              <w:p w14:paraId="25FA5BDB" w14:textId="77777777" w:rsidR="00251D60" w:rsidRDefault="00251D60">
                <w:pPr>
                  <w:spacing w:before="30"/>
                  <w:ind w:left="20"/>
                  <w:rPr>
                    <w:rFonts w:ascii="Arial Black"/>
                    <w:sz w:val="14"/>
                  </w:rPr>
                </w:pPr>
                <w:r>
                  <w:rPr>
                    <w:rFonts w:ascii="Arial Black"/>
                    <w:color w:val="221F1F"/>
                    <w:w w:val="85"/>
                    <w:sz w:val="14"/>
                  </w:rPr>
                  <w:t>Gates</w:t>
                </w:r>
                <w:r>
                  <w:rPr>
                    <w:rFonts w:ascii="Arial Black"/>
                    <w:color w:val="221F1F"/>
                    <w:spacing w:val="-16"/>
                    <w:w w:val="85"/>
                    <w:sz w:val="14"/>
                  </w:rPr>
                  <w:t xml:space="preserve"> </w:t>
                </w:r>
                <w:r>
                  <w:rPr>
                    <w:rFonts w:ascii="Arial Black"/>
                    <w:color w:val="221F1F"/>
                    <w:w w:val="85"/>
                    <w:sz w:val="14"/>
                  </w:rPr>
                  <w:t>Open</w:t>
                </w:r>
                <w:r>
                  <w:rPr>
                    <w:rFonts w:ascii="Arial Black"/>
                    <w:color w:val="221F1F"/>
                    <w:spacing w:val="-16"/>
                    <w:w w:val="85"/>
                    <w:sz w:val="14"/>
                  </w:rPr>
                  <w:t xml:space="preserve"> </w:t>
                </w:r>
                <w:r>
                  <w:rPr>
                    <w:rFonts w:ascii="Arial Black"/>
                    <w:color w:val="221F1F"/>
                    <w:w w:val="85"/>
                    <w:sz w:val="14"/>
                  </w:rPr>
                  <w:t>Research</w:t>
                </w:r>
                <w:r>
                  <w:rPr>
                    <w:rFonts w:ascii="Arial Black"/>
                    <w:color w:val="221F1F"/>
                    <w:spacing w:val="-16"/>
                    <w:w w:val="85"/>
                    <w:sz w:val="14"/>
                  </w:rPr>
                  <w:t xml:space="preserve"> </w:t>
                </w:r>
                <w:r>
                  <w:rPr>
                    <w:rFonts w:ascii="Arial Black"/>
                    <w:color w:val="221F1F"/>
                    <w:w w:val="85"/>
                    <w:sz w:val="14"/>
                  </w:rPr>
                  <w:t>2018,</w:t>
                </w:r>
                <w:r>
                  <w:rPr>
                    <w:rFonts w:ascii="Arial Black"/>
                    <w:color w:val="221F1F"/>
                    <w:spacing w:val="-15"/>
                    <w:w w:val="85"/>
                    <w:sz w:val="14"/>
                  </w:rPr>
                  <w:t xml:space="preserve"> </w:t>
                </w:r>
                <w:r>
                  <w:rPr>
                    <w:rFonts w:ascii="Arial Black"/>
                    <w:color w:val="221F1F"/>
                    <w:w w:val="85"/>
                    <w:sz w:val="14"/>
                  </w:rPr>
                  <w:t>2:68</w:t>
                </w:r>
                <w:r>
                  <w:rPr>
                    <w:rFonts w:ascii="Arial Black"/>
                    <w:color w:val="221F1F"/>
                    <w:spacing w:val="-16"/>
                    <w:w w:val="85"/>
                    <w:sz w:val="14"/>
                  </w:rPr>
                  <w:t xml:space="preserve"> </w:t>
                </w:r>
                <w:r>
                  <w:rPr>
                    <w:rFonts w:ascii="Arial Black"/>
                    <w:color w:val="221F1F"/>
                    <w:w w:val="85"/>
                    <w:sz w:val="14"/>
                  </w:rPr>
                  <w:t>Last</w:t>
                </w:r>
                <w:r>
                  <w:rPr>
                    <w:rFonts w:ascii="Arial Black"/>
                    <w:color w:val="221F1F"/>
                    <w:spacing w:val="-16"/>
                    <w:w w:val="85"/>
                    <w:sz w:val="14"/>
                  </w:rPr>
                  <w:t xml:space="preserve"> </w:t>
                </w:r>
                <w:r>
                  <w:rPr>
                    <w:rFonts w:ascii="Arial Black"/>
                    <w:color w:val="221F1F"/>
                    <w:w w:val="85"/>
                    <w:sz w:val="14"/>
                  </w:rPr>
                  <w:t>updated:</w:t>
                </w:r>
                <w:r>
                  <w:rPr>
                    <w:rFonts w:ascii="Arial Black"/>
                    <w:color w:val="221F1F"/>
                    <w:spacing w:val="-16"/>
                    <w:w w:val="85"/>
                    <w:sz w:val="14"/>
                  </w:rPr>
                  <w:t xml:space="preserve"> </w:t>
                </w:r>
                <w:r>
                  <w:rPr>
                    <w:rFonts w:ascii="Arial Black"/>
                    <w:color w:val="221F1F"/>
                    <w:w w:val="85"/>
                    <w:sz w:val="14"/>
                  </w:rPr>
                  <w:t>11</w:t>
                </w:r>
                <w:r>
                  <w:rPr>
                    <w:rFonts w:ascii="Arial Black"/>
                    <w:color w:val="221F1F"/>
                    <w:spacing w:val="-15"/>
                    <w:w w:val="85"/>
                    <w:sz w:val="14"/>
                  </w:rPr>
                  <w:t xml:space="preserve"> </w:t>
                </w:r>
                <w:r>
                  <w:rPr>
                    <w:rFonts w:ascii="Arial Black"/>
                    <w:color w:val="221F1F"/>
                    <w:w w:val="85"/>
                    <w:sz w:val="14"/>
                  </w:rPr>
                  <w:t>DEC</w:t>
                </w:r>
                <w:r>
                  <w:rPr>
                    <w:rFonts w:ascii="Arial Black"/>
                    <w:color w:val="221F1F"/>
                    <w:spacing w:val="-16"/>
                    <w:w w:val="85"/>
                    <w:sz w:val="14"/>
                  </w:rPr>
                  <w:t xml:space="preserve"> </w:t>
                </w:r>
                <w:r>
                  <w:rPr>
                    <w:rFonts w:ascii="Arial Black"/>
                    <w:color w:val="221F1F"/>
                    <w:w w:val="85"/>
                    <w:sz w:val="14"/>
                  </w:rPr>
                  <w:t>2018</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9717A" w14:textId="77777777" w:rsidR="00251D60" w:rsidRDefault="00251D60">
    <w:pPr>
      <w:pStyle w:val="BodyText"/>
      <w:spacing w:line="14" w:lineRule="auto"/>
      <w:rPr>
        <w:sz w:val="20"/>
      </w:rPr>
    </w:pPr>
    <w:r>
      <w:pict w14:anchorId="20DA0A1C">
        <v:shapetype id="_x0000_t202" coordsize="21600,21600" o:spt="202" path="m,l,21600r21600,l21600,xe">
          <v:stroke joinstyle="miter"/>
          <v:path gradientshapeok="t" o:connecttype="rect"/>
        </v:shapetype>
        <v:shape id="_x0000_s2050" type="#_x0000_t202" style="position:absolute;margin-left:364.2pt;margin-top:33.8pt;width:192.3pt;height:12.05pt;z-index:-13240;mso-position-horizontal-relative:page;mso-position-vertical-relative:page" filled="f" stroked="f">
          <v:textbox inset="0,0,0,0">
            <w:txbxContent>
              <w:p w14:paraId="5E0BFA81" w14:textId="77777777" w:rsidR="00251D60" w:rsidRDefault="00251D60">
                <w:pPr>
                  <w:spacing w:before="30"/>
                  <w:ind w:left="20"/>
                  <w:rPr>
                    <w:rFonts w:ascii="Arial Black"/>
                    <w:sz w:val="14"/>
                  </w:rPr>
                </w:pPr>
                <w:r>
                  <w:rPr>
                    <w:rFonts w:ascii="Arial Black"/>
                    <w:color w:val="221F1F"/>
                    <w:w w:val="85"/>
                    <w:sz w:val="14"/>
                  </w:rPr>
                  <w:t>Gates</w:t>
                </w:r>
                <w:r>
                  <w:rPr>
                    <w:rFonts w:ascii="Arial Black"/>
                    <w:color w:val="221F1F"/>
                    <w:spacing w:val="-16"/>
                    <w:w w:val="85"/>
                    <w:sz w:val="14"/>
                  </w:rPr>
                  <w:t xml:space="preserve"> </w:t>
                </w:r>
                <w:r>
                  <w:rPr>
                    <w:rFonts w:ascii="Arial Black"/>
                    <w:color w:val="221F1F"/>
                    <w:w w:val="85"/>
                    <w:sz w:val="14"/>
                  </w:rPr>
                  <w:t>Open</w:t>
                </w:r>
                <w:r>
                  <w:rPr>
                    <w:rFonts w:ascii="Arial Black"/>
                    <w:color w:val="221F1F"/>
                    <w:spacing w:val="-16"/>
                    <w:w w:val="85"/>
                    <w:sz w:val="14"/>
                  </w:rPr>
                  <w:t xml:space="preserve"> </w:t>
                </w:r>
                <w:r>
                  <w:rPr>
                    <w:rFonts w:ascii="Arial Black"/>
                    <w:color w:val="221F1F"/>
                    <w:w w:val="85"/>
                    <w:sz w:val="14"/>
                  </w:rPr>
                  <w:t>Research</w:t>
                </w:r>
                <w:r>
                  <w:rPr>
                    <w:rFonts w:ascii="Arial Black"/>
                    <w:color w:val="221F1F"/>
                    <w:spacing w:val="-16"/>
                    <w:w w:val="85"/>
                    <w:sz w:val="14"/>
                  </w:rPr>
                  <w:t xml:space="preserve"> </w:t>
                </w:r>
                <w:r>
                  <w:rPr>
                    <w:rFonts w:ascii="Arial Black"/>
                    <w:color w:val="221F1F"/>
                    <w:w w:val="85"/>
                    <w:sz w:val="14"/>
                  </w:rPr>
                  <w:t>2018,</w:t>
                </w:r>
                <w:r>
                  <w:rPr>
                    <w:rFonts w:ascii="Arial Black"/>
                    <w:color w:val="221F1F"/>
                    <w:spacing w:val="-15"/>
                    <w:w w:val="85"/>
                    <w:sz w:val="14"/>
                  </w:rPr>
                  <w:t xml:space="preserve"> </w:t>
                </w:r>
                <w:r>
                  <w:rPr>
                    <w:rFonts w:ascii="Arial Black"/>
                    <w:color w:val="221F1F"/>
                    <w:w w:val="85"/>
                    <w:sz w:val="14"/>
                  </w:rPr>
                  <w:t>2:68</w:t>
                </w:r>
                <w:r>
                  <w:rPr>
                    <w:rFonts w:ascii="Arial Black"/>
                    <w:color w:val="221F1F"/>
                    <w:spacing w:val="-16"/>
                    <w:w w:val="85"/>
                    <w:sz w:val="14"/>
                  </w:rPr>
                  <w:t xml:space="preserve"> </w:t>
                </w:r>
                <w:r>
                  <w:rPr>
                    <w:rFonts w:ascii="Arial Black"/>
                    <w:color w:val="221F1F"/>
                    <w:w w:val="85"/>
                    <w:sz w:val="14"/>
                  </w:rPr>
                  <w:t>Last</w:t>
                </w:r>
                <w:r>
                  <w:rPr>
                    <w:rFonts w:ascii="Arial Black"/>
                    <w:color w:val="221F1F"/>
                    <w:spacing w:val="-16"/>
                    <w:w w:val="85"/>
                    <w:sz w:val="14"/>
                  </w:rPr>
                  <w:t xml:space="preserve"> </w:t>
                </w:r>
                <w:r>
                  <w:rPr>
                    <w:rFonts w:ascii="Arial Black"/>
                    <w:color w:val="221F1F"/>
                    <w:w w:val="85"/>
                    <w:sz w:val="14"/>
                  </w:rPr>
                  <w:t>updated:</w:t>
                </w:r>
                <w:r>
                  <w:rPr>
                    <w:rFonts w:ascii="Arial Black"/>
                    <w:color w:val="221F1F"/>
                    <w:spacing w:val="-16"/>
                    <w:w w:val="85"/>
                    <w:sz w:val="14"/>
                  </w:rPr>
                  <w:t xml:space="preserve"> </w:t>
                </w:r>
                <w:r>
                  <w:rPr>
                    <w:rFonts w:ascii="Arial Black"/>
                    <w:color w:val="221F1F"/>
                    <w:w w:val="85"/>
                    <w:sz w:val="14"/>
                  </w:rPr>
                  <w:t>11</w:t>
                </w:r>
                <w:r>
                  <w:rPr>
                    <w:rFonts w:ascii="Arial Black"/>
                    <w:color w:val="221F1F"/>
                    <w:spacing w:val="-15"/>
                    <w:w w:val="85"/>
                    <w:sz w:val="14"/>
                  </w:rPr>
                  <w:t xml:space="preserve"> </w:t>
                </w:r>
                <w:r>
                  <w:rPr>
                    <w:rFonts w:ascii="Arial Black"/>
                    <w:color w:val="221F1F"/>
                    <w:w w:val="85"/>
                    <w:sz w:val="14"/>
                  </w:rPr>
                  <w:t>DEC</w:t>
                </w:r>
                <w:r>
                  <w:rPr>
                    <w:rFonts w:ascii="Arial Black"/>
                    <w:color w:val="221F1F"/>
                    <w:spacing w:val="-16"/>
                    <w:w w:val="85"/>
                    <w:sz w:val="14"/>
                  </w:rPr>
                  <w:t xml:space="preserve"> </w:t>
                </w:r>
                <w:r>
                  <w:rPr>
                    <w:rFonts w:ascii="Arial Black"/>
                    <w:color w:val="221F1F"/>
                    <w:w w:val="85"/>
                    <w:sz w:val="14"/>
                  </w:rPr>
                  <w:t>2018</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2D7057"/>
    <w:multiLevelType w:val="hybridMultilevel"/>
    <w:tmpl w:val="FF3C3A7E"/>
    <w:lvl w:ilvl="0" w:tplc="5058D6AE">
      <w:start w:val="1"/>
      <w:numFmt w:val="decimal"/>
      <w:lvlText w:val="%1."/>
      <w:lvlJc w:val="left"/>
      <w:pPr>
        <w:ind w:left="454" w:hanging="341"/>
        <w:jc w:val="left"/>
      </w:pPr>
      <w:rPr>
        <w:rFonts w:ascii="Arial" w:eastAsia="Arial" w:hAnsi="Arial" w:cs="Arial" w:hint="default"/>
        <w:color w:val="231F20"/>
        <w:spacing w:val="-3"/>
        <w:w w:val="99"/>
        <w:sz w:val="12"/>
        <w:szCs w:val="12"/>
      </w:rPr>
    </w:lvl>
    <w:lvl w:ilvl="1" w:tplc="85045A3E">
      <w:numFmt w:val="bullet"/>
      <w:lvlText w:val="•"/>
      <w:lvlJc w:val="left"/>
      <w:pPr>
        <w:ind w:left="911" w:hanging="341"/>
      </w:pPr>
      <w:rPr>
        <w:rFonts w:hint="default"/>
      </w:rPr>
    </w:lvl>
    <w:lvl w:ilvl="2" w:tplc="700E374E">
      <w:numFmt w:val="bullet"/>
      <w:lvlText w:val="•"/>
      <w:lvlJc w:val="left"/>
      <w:pPr>
        <w:ind w:left="1362" w:hanging="341"/>
      </w:pPr>
      <w:rPr>
        <w:rFonts w:hint="default"/>
      </w:rPr>
    </w:lvl>
    <w:lvl w:ilvl="3" w:tplc="1900746A">
      <w:numFmt w:val="bullet"/>
      <w:lvlText w:val="•"/>
      <w:lvlJc w:val="left"/>
      <w:pPr>
        <w:ind w:left="1813" w:hanging="341"/>
      </w:pPr>
      <w:rPr>
        <w:rFonts w:hint="default"/>
      </w:rPr>
    </w:lvl>
    <w:lvl w:ilvl="4" w:tplc="8B9A3DDA">
      <w:numFmt w:val="bullet"/>
      <w:lvlText w:val="•"/>
      <w:lvlJc w:val="left"/>
      <w:pPr>
        <w:ind w:left="2265" w:hanging="341"/>
      </w:pPr>
      <w:rPr>
        <w:rFonts w:hint="default"/>
      </w:rPr>
    </w:lvl>
    <w:lvl w:ilvl="5" w:tplc="49546B9E">
      <w:numFmt w:val="bullet"/>
      <w:lvlText w:val="•"/>
      <w:lvlJc w:val="left"/>
      <w:pPr>
        <w:ind w:left="2716" w:hanging="341"/>
      </w:pPr>
      <w:rPr>
        <w:rFonts w:hint="default"/>
      </w:rPr>
    </w:lvl>
    <w:lvl w:ilvl="6" w:tplc="019E59DC">
      <w:numFmt w:val="bullet"/>
      <w:lvlText w:val="•"/>
      <w:lvlJc w:val="left"/>
      <w:pPr>
        <w:ind w:left="3167" w:hanging="341"/>
      </w:pPr>
      <w:rPr>
        <w:rFonts w:hint="default"/>
      </w:rPr>
    </w:lvl>
    <w:lvl w:ilvl="7" w:tplc="B124347A">
      <w:numFmt w:val="bullet"/>
      <w:lvlText w:val="•"/>
      <w:lvlJc w:val="left"/>
      <w:pPr>
        <w:ind w:left="3619" w:hanging="341"/>
      </w:pPr>
      <w:rPr>
        <w:rFonts w:hint="default"/>
      </w:rPr>
    </w:lvl>
    <w:lvl w:ilvl="8" w:tplc="B05E7D98">
      <w:numFmt w:val="bullet"/>
      <w:lvlText w:val="•"/>
      <w:lvlJc w:val="left"/>
      <w:pPr>
        <w:ind w:left="4070" w:hanging="341"/>
      </w:pPr>
      <w:rPr>
        <w:rFont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Kretschmer">
    <w15:presenceInfo w15:providerId="Windows Live" w15:userId="9adf60422e061c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91051"/>
    <w:rsid w:val="0003774D"/>
    <w:rsid w:val="00141C1B"/>
    <w:rsid w:val="00251D60"/>
    <w:rsid w:val="00264DFC"/>
    <w:rsid w:val="002F24F8"/>
    <w:rsid w:val="0033742E"/>
    <w:rsid w:val="003503B4"/>
    <w:rsid w:val="00356FE3"/>
    <w:rsid w:val="005A75DA"/>
    <w:rsid w:val="00655AB5"/>
    <w:rsid w:val="00691051"/>
    <w:rsid w:val="00691D24"/>
    <w:rsid w:val="00730A77"/>
    <w:rsid w:val="007E1A59"/>
    <w:rsid w:val="007F16B5"/>
    <w:rsid w:val="008E1239"/>
    <w:rsid w:val="009A7E4D"/>
    <w:rsid w:val="00A24776"/>
    <w:rsid w:val="00A84EC6"/>
    <w:rsid w:val="00B3460C"/>
    <w:rsid w:val="00C219E6"/>
    <w:rsid w:val="00C32EA3"/>
    <w:rsid w:val="00C62924"/>
    <w:rsid w:val="00C76666"/>
    <w:rsid w:val="00D51811"/>
    <w:rsid w:val="00EE0D01"/>
    <w:rsid w:val="00F4388E"/>
    <w:rsid w:val="00F659FC"/>
    <w:rsid w:val="00FF238C"/>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4E1D40EE"/>
  <w15:docId w15:val="{FF300FE6-1884-45DE-B874-1CBD60CD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13"/>
      <w:outlineLvl w:val="0"/>
    </w:pPr>
    <w:rPr>
      <w:rFonts w:ascii="Arial" w:eastAsia="Arial" w:hAnsi="Arial" w:cs="Arial"/>
      <w:b/>
      <w:bCs/>
      <w:sz w:val="19"/>
      <w:szCs w:val="19"/>
    </w:rPr>
  </w:style>
  <w:style w:type="paragraph" w:styleId="Heading2">
    <w:name w:val="heading 2"/>
    <w:basedOn w:val="Normal"/>
    <w:uiPriority w:val="9"/>
    <w:unhideWhenUsed/>
    <w:qFormat/>
    <w:pPr>
      <w:spacing w:before="117"/>
      <w:ind w:left="112"/>
      <w:outlineLvl w:val="1"/>
    </w:pPr>
    <w:rPr>
      <w:rFonts w:ascii="Arial" w:eastAsia="Arial" w:hAnsi="Arial" w:cs="Arial"/>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spacing w:before="4"/>
      <w:ind w:left="454" w:hanging="341"/>
    </w:pPr>
    <w:rPr>
      <w:rFonts w:ascii="Arial" w:eastAsia="Arial" w:hAnsi="Arial" w:cs="Arial"/>
    </w:rPr>
  </w:style>
  <w:style w:type="paragraph" w:customStyle="1" w:styleId="TableParagraph">
    <w:name w:val="Table Paragraph"/>
    <w:basedOn w:val="Normal"/>
    <w:uiPriority w:val="1"/>
    <w:qFormat/>
    <w:pPr>
      <w:spacing w:before="35"/>
      <w:ind w:left="60" w:right="48"/>
    </w:pPr>
    <w:rPr>
      <w:rFonts w:ascii="Arial" w:eastAsia="Arial" w:hAnsi="Arial" w:cs="Arial"/>
    </w:rPr>
  </w:style>
  <w:style w:type="character" w:styleId="CommentReference">
    <w:name w:val="annotation reference"/>
    <w:basedOn w:val="DefaultParagraphFont"/>
    <w:uiPriority w:val="99"/>
    <w:semiHidden/>
    <w:unhideWhenUsed/>
    <w:rsid w:val="00251D60"/>
    <w:rPr>
      <w:sz w:val="16"/>
      <w:szCs w:val="16"/>
    </w:rPr>
  </w:style>
  <w:style w:type="paragraph" w:styleId="CommentText">
    <w:name w:val="annotation text"/>
    <w:basedOn w:val="Normal"/>
    <w:link w:val="CommentTextChar"/>
    <w:uiPriority w:val="99"/>
    <w:semiHidden/>
    <w:unhideWhenUsed/>
    <w:rsid w:val="00251D60"/>
    <w:rPr>
      <w:sz w:val="20"/>
      <w:szCs w:val="20"/>
    </w:rPr>
  </w:style>
  <w:style w:type="character" w:customStyle="1" w:styleId="CommentTextChar">
    <w:name w:val="Comment Text Char"/>
    <w:basedOn w:val="DefaultParagraphFont"/>
    <w:link w:val="CommentText"/>
    <w:uiPriority w:val="99"/>
    <w:semiHidden/>
    <w:rsid w:val="00251D6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51D60"/>
    <w:rPr>
      <w:b/>
      <w:bCs/>
    </w:rPr>
  </w:style>
  <w:style w:type="character" w:customStyle="1" w:styleId="CommentSubjectChar">
    <w:name w:val="Comment Subject Char"/>
    <w:basedOn w:val="CommentTextChar"/>
    <w:link w:val="CommentSubject"/>
    <w:uiPriority w:val="99"/>
    <w:semiHidden/>
    <w:rsid w:val="00251D6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51D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1D6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www.sciencedirect.com/" TargetMode="External"/><Relationship Id="rId117" Type="http://schemas.openxmlformats.org/officeDocument/2006/relationships/hyperlink" Target="http://dx.doi.org/10.1177/0956462418787896" TargetMode="External"/><Relationship Id="rId21" Type="http://schemas.microsoft.com/office/2016/09/relationships/commentsIds" Target="commentsIds.xml"/><Relationship Id="rId42" Type="http://schemas.openxmlformats.org/officeDocument/2006/relationships/hyperlink" Target="https://hbr.org/1964/03/new-criteria-for-market-segmentation" TargetMode="External"/><Relationship Id="rId47" Type="http://schemas.openxmlformats.org/officeDocument/2006/relationships/hyperlink" Target="http://www.ncbi.nlm.nih.gov/pubmed/26085019" TargetMode="External"/><Relationship Id="rId63" Type="http://schemas.openxmlformats.org/officeDocument/2006/relationships/hyperlink" Target="http://www.ncbi.nlm.nih.gov/pubmed/28982175" TargetMode="External"/><Relationship Id="rId68" Type="http://schemas.openxmlformats.org/officeDocument/2006/relationships/hyperlink" Target="http://www.ncbi.nlm.nih.gov/pmc/articles/5888947" TargetMode="External"/><Relationship Id="rId84" Type="http://schemas.openxmlformats.org/officeDocument/2006/relationships/hyperlink" Target="http://dx.doi.org/10.1371/journal.pone.0179854" TargetMode="External"/><Relationship Id="rId89" Type="http://schemas.openxmlformats.org/officeDocument/2006/relationships/hyperlink" Target="http://www.ncbi.nlm.nih.gov/pubmed/27410384" TargetMode="External"/><Relationship Id="rId112" Type="http://schemas.openxmlformats.org/officeDocument/2006/relationships/hyperlink" Target="http://dx.doi.org/10.1186/s12889-015-2135-1" TargetMode="External"/><Relationship Id="rId16" Type="http://schemas.openxmlformats.org/officeDocument/2006/relationships/hyperlink" Target="http://creativecommons.org/licenses/by/4.0/" TargetMode="External"/><Relationship Id="rId107" Type="http://schemas.openxmlformats.org/officeDocument/2006/relationships/hyperlink" Target="http://www.ncbi.nlm.nih.gov/pmc/articles/4837468" TargetMode="External"/><Relationship Id="rId11" Type="http://schemas.openxmlformats.org/officeDocument/2006/relationships/image" Target="media/image2.png"/><Relationship Id="rId32" Type="http://schemas.openxmlformats.org/officeDocument/2006/relationships/hyperlink" Target="https://www.iiste.org/Journals/index.php/EJBM/article/viewFile/647/540" TargetMode="External"/><Relationship Id="rId37" Type="http://schemas.openxmlformats.org/officeDocument/2006/relationships/hyperlink" Target="https://healthcommcapacity.org/wp-content/uploads/2017/06/Albert-Machinda-Society-for-Family-Health.pdf" TargetMode="External"/><Relationship Id="rId53" Type="http://schemas.openxmlformats.org/officeDocument/2006/relationships/hyperlink" Target="http://www.ncbi.nlm.nih.gov/pubmed/27179197" TargetMode="External"/><Relationship Id="rId58" Type="http://schemas.openxmlformats.org/officeDocument/2006/relationships/hyperlink" Target="http://www.ncbi.nlm.nih.gov/pmc/articles/5531536" TargetMode="External"/><Relationship Id="rId74" Type="http://schemas.openxmlformats.org/officeDocument/2006/relationships/hyperlink" Target="http://www.ncbi.nlm.nih.gov/pubmed/29617774" TargetMode="External"/><Relationship Id="rId79" Type="http://schemas.openxmlformats.org/officeDocument/2006/relationships/hyperlink" Target="http://www.ncbi.nlm.nih.gov/pmc/articles/5287938" TargetMode="External"/><Relationship Id="rId102" Type="http://schemas.openxmlformats.org/officeDocument/2006/relationships/hyperlink" Target="http://www.ncbi.nlm.nih.gov/pubmed/27404007" TargetMode="External"/><Relationship Id="rId123" Type="http://schemas.openxmlformats.org/officeDocument/2006/relationships/hyperlink" Target="http://www.ncbi.nlm.nih.gov/pmc/articles/5879931" TargetMode="External"/><Relationship Id="rId128" Type="http://schemas.openxmlformats.org/officeDocument/2006/relationships/hyperlink" Target="http://dx.doi.org/10.1362/026725709X429737" TargetMode="External"/><Relationship Id="rId5" Type="http://schemas.openxmlformats.org/officeDocument/2006/relationships/footnotes" Target="footnotes.xml"/><Relationship Id="rId90" Type="http://schemas.openxmlformats.org/officeDocument/2006/relationships/hyperlink" Target="http://dx.doi.org/10.1371/journal.pone.0153363" TargetMode="External"/><Relationship Id="rId95" Type="http://schemas.openxmlformats.org/officeDocument/2006/relationships/hyperlink" Target="http://dx.doi.org/10.9745/GHSP-D-15-00151" TargetMode="External"/><Relationship Id="rId19" Type="http://schemas.openxmlformats.org/officeDocument/2006/relationships/comments" Target="comments.xml"/><Relationship Id="rId14" Type="http://schemas.openxmlformats.org/officeDocument/2006/relationships/header" Target="header1.xml"/><Relationship Id="rId22" Type="http://schemas.openxmlformats.org/officeDocument/2006/relationships/hyperlink" Target="https://hbr.org/2016/03/psychographics-are-just-as-important-for-marketers-as-demographics" TargetMode="External"/><Relationship Id="rId27" Type="http://schemas.openxmlformats.org/officeDocument/2006/relationships/hyperlink" Target="https://scholar.google.co.uk/" TargetMode="External"/><Relationship Id="rId30" Type="http://schemas.openxmlformats.org/officeDocument/2006/relationships/hyperlink" Target="https://hbr.org/2014/07/what-you-need-to-know-about-segmentation" TargetMode="External"/><Relationship Id="rId35" Type="http://schemas.openxmlformats.org/officeDocument/2006/relationships/hyperlink" Target="https://www.avac.org/sites/default/files/resource-files/AVACreport2018.pdf" TargetMode="External"/><Relationship Id="rId43" Type="http://schemas.openxmlformats.org/officeDocument/2006/relationships/hyperlink" Target="https://hbr.org/1964/03/new-criteria-for-market-segmentation" TargetMode="External"/><Relationship Id="rId48" Type="http://schemas.openxmlformats.org/officeDocument/2006/relationships/hyperlink" Target="http://dx.doi.org/10.9745/GHSP-D-15-00020" TargetMode="External"/><Relationship Id="rId56" Type="http://schemas.openxmlformats.org/officeDocument/2006/relationships/hyperlink" Target="http://www.ncbi.nlm.nih.gov/pubmed/28749979" TargetMode="External"/><Relationship Id="rId64" Type="http://schemas.openxmlformats.org/officeDocument/2006/relationships/hyperlink" Target="http://dx.doi.org/10.1371/journal.pone.0185872" TargetMode="External"/><Relationship Id="rId69" Type="http://schemas.openxmlformats.org/officeDocument/2006/relationships/hyperlink" Target="http://www.ncbi.nlm.nih.gov/pubmed/28978292" TargetMode="External"/><Relationship Id="rId77" Type="http://schemas.openxmlformats.org/officeDocument/2006/relationships/hyperlink" Target="http://www.ncbi.nlm.nih.gov/pubmed/28121914" TargetMode="External"/><Relationship Id="rId100" Type="http://schemas.openxmlformats.org/officeDocument/2006/relationships/hyperlink" Target="http://www.ncbi.nlm.nih.gov/pmc/articles/5628013" TargetMode="External"/><Relationship Id="rId105" Type="http://schemas.openxmlformats.org/officeDocument/2006/relationships/hyperlink" Target="http://www.ncbi.nlm.nih.gov/pubmed/27110065" TargetMode="External"/><Relationship Id="rId113" Type="http://schemas.openxmlformats.org/officeDocument/2006/relationships/hyperlink" Target="http://www.ncbi.nlm.nih.gov/pmc/articles/4546248" TargetMode="External"/><Relationship Id="rId118" Type="http://schemas.openxmlformats.org/officeDocument/2006/relationships/hyperlink" Target="http://www.ncbi.nlm.nih.gov/pubmed/26198350" TargetMode="External"/><Relationship Id="rId126" Type="http://schemas.openxmlformats.org/officeDocument/2006/relationships/hyperlink" Target="http://www.ncbi.nlm.nih.gov/pmc/articles/4887458" TargetMode="External"/><Relationship Id="rId8" Type="http://schemas.openxmlformats.org/officeDocument/2006/relationships/hyperlink" Target="https://gatesopenresearch.org/articles/2-68/v1" TargetMode="External"/><Relationship Id="rId51" Type="http://schemas.openxmlformats.org/officeDocument/2006/relationships/hyperlink" Target="http://dx.doi.org/10.2105/AJPH.2008.155234" TargetMode="External"/><Relationship Id="rId72" Type="http://schemas.openxmlformats.org/officeDocument/2006/relationships/hyperlink" Target="http://dx.doi.org/10.9745/GHSP-D-15-00186" TargetMode="External"/><Relationship Id="rId80" Type="http://schemas.openxmlformats.org/officeDocument/2006/relationships/hyperlink" Target="http://www.ncbi.nlm.nih.gov/pubmed/26716442" TargetMode="External"/><Relationship Id="rId85" Type="http://schemas.openxmlformats.org/officeDocument/2006/relationships/hyperlink" Target="http://www.ncbi.nlm.nih.gov/pmc/articles/5478150" TargetMode="External"/><Relationship Id="rId93" Type="http://schemas.openxmlformats.org/officeDocument/2006/relationships/hyperlink" Target="http://dx.doi.org/10.1016/j.contraception.2015.09.002" TargetMode="External"/><Relationship Id="rId98" Type="http://schemas.openxmlformats.org/officeDocument/2006/relationships/hyperlink" Target="http://www.ncbi.nlm.nih.gov/pubmed/28901285" TargetMode="External"/><Relationship Id="rId121" Type="http://schemas.openxmlformats.org/officeDocument/2006/relationships/hyperlink" Target="http://www.ncbi.nlm.nih.gov/pubmed/29609619" TargetMode="External"/><Relationship Id="rId3" Type="http://schemas.openxmlformats.org/officeDocument/2006/relationships/settings" Target="settings.xml"/><Relationship Id="rId12" Type="http://schemas.openxmlformats.org/officeDocument/2006/relationships/hyperlink" Target="https://doi.org/10.12688/gatesopenres.12888.1" TargetMode="External"/><Relationship Id="rId17" Type="http://schemas.openxmlformats.org/officeDocument/2006/relationships/hyperlink" Target="https://doi.org/10.12688/gatesopenres.12888.1" TargetMode="External"/><Relationship Id="rId25" Type="http://schemas.openxmlformats.org/officeDocument/2006/relationships/hyperlink" Target="https://www.proquest.com/" TargetMode="External"/><Relationship Id="rId33" Type="http://schemas.openxmlformats.org/officeDocument/2006/relationships/image" Target="media/image3.jpeg"/><Relationship Id="rId38" Type="http://schemas.openxmlformats.org/officeDocument/2006/relationships/hyperlink" Target="https://www.devex.com/news/opinion-in-uttar-pradesh-women-know-about-contraception-options-why-aren-t-they-using-them-90942" TargetMode="External"/><Relationship Id="rId46" Type="http://schemas.openxmlformats.org/officeDocument/2006/relationships/hyperlink" Target="https://www.researchgate.net/publication/228539764_Marketing_segmentation_and_political_marketing" TargetMode="External"/><Relationship Id="rId59" Type="http://schemas.openxmlformats.org/officeDocument/2006/relationships/hyperlink" Target="http://www.ncbi.nlm.nih.gov/pubmed/27557986" TargetMode="External"/><Relationship Id="rId67" Type="http://schemas.openxmlformats.org/officeDocument/2006/relationships/hyperlink" Target="http://dx.doi.org/10.1093/cid/cix951" TargetMode="External"/><Relationship Id="rId103" Type="http://schemas.openxmlformats.org/officeDocument/2006/relationships/hyperlink" Target="http://dx.doi.org/10.1097/QAI.0000000000001040" TargetMode="External"/><Relationship Id="rId108" Type="http://schemas.openxmlformats.org/officeDocument/2006/relationships/hyperlink" Target="http://www.ncbi.nlm.nih.gov/pubmed/27749598" TargetMode="External"/><Relationship Id="rId116" Type="http://schemas.openxmlformats.org/officeDocument/2006/relationships/hyperlink" Target="http://www.ncbi.nlm.nih.gov/pubmed/30114997" TargetMode="External"/><Relationship Id="rId124" Type="http://schemas.openxmlformats.org/officeDocument/2006/relationships/hyperlink" Target="http://www.ncbi.nlm.nih.gov/pubmed/27247202" TargetMode="External"/><Relationship Id="rId129" Type="http://schemas.openxmlformats.org/officeDocument/2006/relationships/hyperlink" Target="http://www.viewpointlearning.com/wp-content/uploads/2011/04/segmentation_0206.pdf" TargetMode="External"/><Relationship Id="rId20" Type="http://schemas.microsoft.com/office/2011/relationships/commentsExtended" Target="commentsExtended.xml"/><Relationship Id="rId41" Type="http://schemas.openxmlformats.org/officeDocument/2006/relationships/hyperlink" Target="https://ssir.org/articles/entry/fostering_behavior_change_for_better_health" TargetMode="External"/><Relationship Id="rId54" Type="http://schemas.openxmlformats.org/officeDocument/2006/relationships/hyperlink" Target="http://dx.doi.org/10.1016/j.jhealeco.2016.04.001" TargetMode="External"/><Relationship Id="rId62" Type="http://schemas.openxmlformats.org/officeDocument/2006/relationships/hyperlink" Target="http://www.aids2018.org/Portals/4/File/AIDS2018_Abstract_book.pdf?ver=2018-08-06-160624-427" TargetMode="External"/><Relationship Id="rId70" Type="http://schemas.openxmlformats.org/officeDocument/2006/relationships/hyperlink" Target="http://dx.doi.org/10.2989/16085906.2017.1369441" TargetMode="External"/><Relationship Id="rId75" Type="http://schemas.openxmlformats.org/officeDocument/2006/relationships/hyperlink" Target="http://dx.doi.org/10.1093/cid/cix950" TargetMode="External"/><Relationship Id="rId83" Type="http://schemas.openxmlformats.org/officeDocument/2006/relationships/hyperlink" Target="http://www.ncbi.nlm.nih.gov/pubmed/28632768" TargetMode="External"/><Relationship Id="rId88" Type="http://schemas.openxmlformats.org/officeDocument/2006/relationships/hyperlink" Target="http://www.ncbi.nlm.nih.gov/pmc/articles/5082625" TargetMode="External"/><Relationship Id="rId91" Type="http://schemas.openxmlformats.org/officeDocument/2006/relationships/hyperlink" Target="http://www.ncbi.nlm.nih.gov/pmc/articles/4943708" TargetMode="External"/><Relationship Id="rId96" Type="http://schemas.openxmlformats.org/officeDocument/2006/relationships/hyperlink" Target="http://www.ncbi.nlm.nih.gov/pmc/articles/4570020" TargetMode="External"/><Relationship Id="rId111" Type="http://schemas.openxmlformats.org/officeDocument/2006/relationships/hyperlink" Target="http://www.ncbi.nlm.nih.gov/pubmed/26297202" TargetMode="External"/><Relationship Id="rId13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1.xml"/><Relationship Id="rId23" Type="http://schemas.openxmlformats.org/officeDocument/2006/relationships/hyperlink" Target="https://hbr.org/2016/03/psychographics-are-just-as-important-for-marketers-as-demographics" TargetMode="External"/><Relationship Id="rId28" Type="http://schemas.openxmlformats.org/officeDocument/2006/relationships/header" Target="header2.xml"/><Relationship Id="rId36" Type="http://schemas.openxmlformats.org/officeDocument/2006/relationships/image" Target="media/image4.jpeg"/><Relationship Id="rId49" Type="http://schemas.openxmlformats.org/officeDocument/2006/relationships/hyperlink" Target="http://www.ncbi.nlm.nih.gov/pmc/articles/4476860" TargetMode="External"/><Relationship Id="rId57" Type="http://schemas.openxmlformats.org/officeDocument/2006/relationships/hyperlink" Target="http://dx.doi.org/10.1371/journal.pone.0181411" TargetMode="External"/><Relationship Id="rId106" Type="http://schemas.openxmlformats.org/officeDocument/2006/relationships/hyperlink" Target="http://dx.doi.org/10.1080/09581596.2015.1055319" TargetMode="External"/><Relationship Id="rId114" Type="http://schemas.openxmlformats.org/officeDocument/2006/relationships/hyperlink" Target="http://www.ncbi.nlm.nih.gov/pubmed/28233660" TargetMode="External"/><Relationship Id="rId119" Type="http://schemas.openxmlformats.org/officeDocument/2006/relationships/hyperlink" Target="http://dx.doi.org/10.7448/IAS.18.4.20227" TargetMode="External"/><Relationship Id="rId127" Type="http://schemas.openxmlformats.org/officeDocument/2006/relationships/hyperlink" Target="http://dx.doi.org/10.1002/pa.1624" TargetMode="External"/><Relationship Id="rId10" Type="http://schemas.openxmlformats.org/officeDocument/2006/relationships/hyperlink" Target="https://gatesopenresearch.org/articles/2-68/v1" TargetMode="External"/><Relationship Id="rId31" Type="http://schemas.openxmlformats.org/officeDocument/2006/relationships/hyperlink" Target="http://ijecm.co.uk/" TargetMode="External"/><Relationship Id="rId44" Type="http://schemas.openxmlformats.org/officeDocument/2006/relationships/hyperlink" Target="http://www.marketingjournal.org/market-segmentation-still-the-bedrock-of-commercial-success-malcolm-mcdonald/" TargetMode="External"/><Relationship Id="rId52" Type="http://schemas.openxmlformats.org/officeDocument/2006/relationships/hyperlink" Target="http://www.ncbi.nlm.nih.gov/pmc/articles/2775782" TargetMode="External"/><Relationship Id="rId60" Type="http://schemas.openxmlformats.org/officeDocument/2006/relationships/hyperlink" Target="http://dx.doi.org/10.1007/s10461-016-1515-6" TargetMode="External"/><Relationship Id="rId65" Type="http://schemas.openxmlformats.org/officeDocument/2006/relationships/hyperlink" Target="http://www.ncbi.nlm.nih.gov/pmc/articles/5628861" TargetMode="External"/><Relationship Id="rId73" Type="http://schemas.openxmlformats.org/officeDocument/2006/relationships/hyperlink" Target="http://www.ncbi.nlm.nih.gov/pmc/articles/4944582" TargetMode="External"/><Relationship Id="rId78" Type="http://schemas.openxmlformats.org/officeDocument/2006/relationships/hyperlink" Target="http://dx.doi.org/10.1097/MD.0000000000005328" TargetMode="External"/><Relationship Id="rId81" Type="http://schemas.openxmlformats.org/officeDocument/2006/relationships/hyperlink" Target="http://dx.doi.org/10.1371/journal.pone.0145729" TargetMode="External"/><Relationship Id="rId86" Type="http://schemas.openxmlformats.org/officeDocument/2006/relationships/hyperlink" Target="http://www.ncbi.nlm.nih.gov/pubmed/27783613" TargetMode="External"/><Relationship Id="rId94" Type="http://schemas.openxmlformats.org/officeDocument/2006/relationships/hyperlink" Target="http://www.ncbi.nlm.nih.gov/pubmed/26374807" TargetMode="External"/><Relationship Id="rId99" Type="http://schemas.openxmlformats.org/officeDocument/2006/relationships/hyperlink" Target="http://dx.doi.org/10.7554/eLife.25923" TargetMode="External"/><Relationship Id="rId101" Type="http://schemas.openxmlformats.org/officeDocument/2006/relationships/hyperlink" Target="http://roar.uel.ac.uk/5815/1/Jackie%20Whole%20piece%20proofread%20final%20%201B.pdf" TargetMode="External"/><Relationship Id="rId122" Type="http://schemas.openxmlformats.org/officeDocument/2006/relationships/hyperlink" Target="http://dx.doi.org/10.1186/s12977-018-0408-3" TargetMode="External"/><Relationship Id="rId13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atesopenresearch.org/articles/2-68/v1" TargetMode="External"/><Relationship Id="rId13" Type="http://schemas.openxmlformats.org/officeDocument/2006/relationships/hyperlink" Target="https://doi.org/10.12688/gatesopenres.12888.1" TargetMode="External"/><Relationship Id="rId18" Type="http://schemas.openxmlformats.org/officeDocument/2006/relationships/hyperlink" Target="https://doi.org/10.12688/gatesopenres.12888.1" TargetMode="External"/><Relationship Id="rId39" Type="http://schemas.openxmlformats.org/officeDocument/2006/relationships/hyperlink" Target="https://www.devex.com/news/opinion-in-uttar-pradesh-women-know-about-contraception-options-why-aren-t-they-using-them-90942" TargetMode="External"/><Relationship Id="rId109" Type="http://schemas.openxmlformats.org/officeDocument/2006/relationships/hyperlink" Target="http://dx.doi.org/10.1097/QAI.0000000000001172" TargetMode="External"/><Relationship Id="rId34" Type="http://schemas.openxmlformats.org/officeDocument/2006/relationships/hyperlink" Target="https://www.avac.org/sites/default/files/resource-files/AVACreport2018.pdf" TargetMode="External"/><Relationship Id="rId50" Type="http://schemas.openxmlformats.org/officeDocument/2006/relationships/hyperlink" Target="http://www.ncbi.nlm.nih.gov/pubmed/19833992" TargetMode="External"/><Relationship Id="rId55" Type="http://schemas.openxmlformats.org/officeDocument/2006/relationships/hyperlink" Target="https://www.rhsupplies.org/uploads/tx_rhscpublications/MDAWG_Market_Segmentation_Primer_FINAL_doc.pdf" TargetMode="External"/><Relationship Id="rId76" Type="http://schemas.openxmlformats.org/officeDocument/2006/relationships/hyperlink" Target="http://www.ncbi.nlm.nih.gov/pmc/articles/5888994" TargetMode="External"/><Relationship Id="rId97" Type="http://schemas.openxmlformats.org/officeDocument/2006/relationships/hyperlink" Target="https://static1.squarespace.com/static/55723b6be4b05ed81f077108/t/58c8862a1b10e3a1c3bca058/1489536809131/Niger_Final%2BFP%2BReport.pdf" TargetMode="External"/><Relationship Id="rId104" Type="http://schemas.openxmlformats.org/officeDocument/2006/relationships/hyperlink" Target="http://www.ncbi.nlm.nih.gov/pmc/articles/5054966" TargetMode="External"/><Relationship Id="rId120" Type="http://schemas.openxmlformats.org/officeDocument/2006/relationships/hyperlink" Target="http://www.ncbi.nlm.nih.gov/pmc/articles/4509892" TargetMode="External"/><Relationship Id="rId125" Type="http://schemas.openxmlformats.org/officeDocument/2006/relationships/hyperlink" Target="http://dx.doi.org/10.7448/IAS.19.1.20875" TargetMode="External"/><Relationship Id="rId7" Type="http://schemas.openxmlformats.org/officeDocument/2006/relationships/image" Target="media/image1.png"/><Relationship Id="rId71" Type="http://schemas.openxmlformats.org/officeDocument/2006/relationships/hyperlink" Target="http://www.ncbi.nlm.nih.gov/pubmed/27413086" TargetMode="External"/><Relationship Id="rId92" Type="http://schemas.openxmlformats.org/officeDocument/2006/relationships/hyperlink" Target="http://www.ncbi.nlm.nih.gov/pubmed/26385588" TargetMode="External"/><Relationship Id="rId2" Type="http://schemas.openxmlformats.org/officeDocument/2006/relationships/styles" Target="styles.xml"/><Relationship Id="rId29" Type="http://schemas.openxmlformats.org/officeDocument/2006/relationships/footer" Target="footer2.xml"/><Relationship Id="rId24" Type="http://schemas.openxmlformats.org/officeDocument/2006/relationships/hyperlink" Target="https://www.ncbi.nlm.nih.gov/pubmed/" TargetMode="External"/><Relationship Id="rId40" Type="http://schemas.openxmlformats.org/officeDocument/2006/relationships/hyperlink" Target="https://ssir.org/articles/entry/fostering_behavior_change_for_better_health" TargetMode="External"/><Relationship Id="rId45" Type="http://schemas.openxmlformats.org/officeDocument/2006/relationships/hyperlink" Target="https://ssir.org/pdf/Fall_2018_Time_to_Scale_Psycho-behavioral_Segmentation_in_Global_Development.pdf" TargetMode="External"/><Relationship Id="rId66" Type="http://schemas.openxmlformats.org/officeDocument/2006/relationships/hyperlink" Target="http://www.ncbi.nlm.nih.gov/pubmed/29617775" TargetMode="External"/><Relationship Id="rId87" Type="http://schemas.openxmlformats.org/officeDocument/2006/relationships/hyperlink" Target="http://dx.doi.org/10.1371/journal.pone.0160699" TargetMode="External"/><Relationship Id="rId110" Type="http://schemas.openxmlformats.org/officeDocument/2006/relationships/hyperlink" Target="http://www.ncbi.nlm.nih.gov/pmc/articles/5054959" TargetMode="External"/><Relationship Id="rId115" Type="http://schemas.openxmlformats.org/officeDocument/2006/relationships/hyperlink" Target="http://dx.doi.org/10.1016/S2352-3018(17)30021-8" TargetMode="External"/><Relationship Id="rId131" Type="http://schemas.microsoft.com/office/2011/relationships/people" Target="people.xml"/><Relationship Id="rId61" Type="http://schemas.openxmlformats.org/officeDocument/2006/relationships/hyperlink" Target="http://www.ncbi.nlm.nih.gov/pmc/articles/5378739" TargetMode="External"/><Relationship Id="rId82" Type="http://schemas.openxmlformats.org/officeDocument/2006/relationships/hyperlink" Target="http://www.ncbi.nlm.nih.gov/pmc/articles/46967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8</Pages>
  <Words>6987</Words>
  <Characters>39830</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 Kretschmer</cp:lastModifiedBy>
  <cp:revision>11</cp:revision>
  <dcterms:created xsi:type="dcterms:W3CDTF">2019-01-24T16:06:00Z</dcterms:created>
  <dcterms:modified xsi:type="dcterms:W3CDTF">2019-01-28T18:54:00Z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LastSaved">
    <vt:filetime>2019-01-24T00:00:00Z</vt:filetime>
  </property>
</Properties>
</file>